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B5944" w14:textId="12358FAF" w:rsidR="00BB312A" w:rsidRDefault="00C53BF8" w:rsidP="000E2036">
      <w:pPr>
        <w:pStyle w:val="NormalWeb"/>
        <w:spacing w:before="0" w:beforeAutospacing="0" w:after="0" w:afterAutospacing="0" w:line="336" w:lineRule="atLeast"/>
        <w:jc w:val="center"/>
        <w:rPr>
          <w:b/>
          <w:sz w:val="22"/>
          <w:szCs w:val="22"/>
          <w:lang w:val="sr-Cyrl-RS"/>
        </w:rPr>
      </w:pPr>
      <w:r>
        <w:rPr>
          <w:b/>
          <w:sz w:val="22"/>
          <w:szCs w:val="22"/>
          <w:lang w:val="sr-Cyrl-RS"/>
        </w:rPr>
        <w:t xml:space="preserve">ПОЈЕДНОСТАВЉЕЊЕ И </w:t>
      </w:r>
      <w:r w:rsidR="00CD1E47" w:rsidRPr="004529AD">
        <w:rPr>
          <w:b/>
          <w:sz w:val="22"/>
          <w:szCs w:val="22"/>
          <w:lang w:val="sr-Cyrl-RS"/>
        </w:rPr>
        <w:t xml:space="preserve">ДИГИТАЛИЗАЦИЈА ПОСТУПКА БРИСАЊА ИЗ ЦРО </w:t>
      </w:r>
    </w:p>
    <w:p w14:paraId="76B4BC3B" w14:textId="77777777" w:rsidR="00810308" w:rsidRPr="004529AD" w:rsidRDefault="00810308" w:rsidP="000E2036">
      <w:pPr>
        <w:pStyle w:val="NormalWeb"/>
        <w:spacing w:before="0" w:beforeAutospacing="0" w:after="0" w:afterAutospacing="0" w:line="336" w:lineRule="atLeast"/>
        <w:jc w:val="center"/>
        <w:rPr>
          <w:b/>
          <w:sz w:val="22"/>
          <w:szCs w:val="22"/>
          <w:lang w:val="sr-Latn-RS"/>
        </w:rPr>
      </w:pPr>
    </w:p>
    <w:tbl>
      <w:tblPr>
        <w:tblStyle w:val="TableGrid"/>
        <w:tblW w:w="0" w:type="auto"/>
        <w:tblLayout w:type="fixed"/>
        <w:tblLook w:val="04A0" w:firstRow="1" w:lastRow="0" w:firstColumn="1" w:lastColumn="0" w:noHBand="0" w:noVBand="1"/>
      </w:tblPr>
      <w:tblGrid>
        <w:gridCol w:w="2689"/>
        <w:gridCol w:w="6371"/>
      </w:tblGrid>
      <w:tr w:rsidR="00850AD5" w:rsidRPr="004529AD" w14:paraId="1976FB87" w14:textId="77777777" w:rsidTr="00114CAC">
        <w:trPr>
          <w:trHeight w:val="888"/>
        </w:trPr>
        <w:tc>
          <w:tcPr>
            <w:tcW w:w="2689" w:type="dxa"/>
            <w:shd w:val="clear" w:color="auto" w:fill="DBE5F1" w:themeFill="accent1" w:themeFillTint="33"/>
            <w:vAlign w:val="center"/>
          </w:tcPr>
          <w:p w14:paraId="11F785D1" w14:textId="77777777" w:rsidR="000E2036" w:rsidRPr="004529AD" w:rsidRDefault="000E2036" w:rsidP="00850AD5">
            <w:pPr>
              <w:jc w:val="left"/>
              <w:rPr>
                <w:rFonts w:ascii="Times New Roman" w:hAnsi="Times New Roman"/>
                <w:b/>
                <w:sz w:val="22"/>
                <w:szCs w:val="22"/>
                <w:lang w:val="sr-Cyrl-RS"/>
              </w:rPr>
            </w:pPr>
            <w:r w:rsidRPr="004529A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6BF8B11" w:rsidR="000E2036" w:rsidRPr="00294F7A" w:rsidRDefault="00810308" w:rsidP="00850AD5">
            <w:pPr>
              <w:pStyle w:val="NormalWeb"/>
              <w:spacing w:before="120" w:beforeAutospacing="0" w:after="120" w:afterAutospacing="0"/>
              <w:rPr>
                <w:sz w:val="22"/>
                <w:szCs w:val="22"/>
                <w:lang w:val="sr-Cyrl-RS"/>
              </w:rPr>
            </w:pPr>
            <w:r w:rsidRPr="00294F7A">
              <w:rPr>
                <w:sz w:val="22"/>
                <w:szCs w:val="22"/>
                <w:lang w:val="sr-Cyrl-RS"/>
              </w:rPr>
              <w:t>Брисање субјеката и објеката из базе Централног регистра објеката</w:t>
            </w:r>
          </w:p>
        </w:tc>
      </w:tr>
      <w:tr w:rsidR="00850AD5" w:rsidRPr="004529AD" w14:paraId="7A6AA442" w14:textId="77777777" w:rsidTr="00114CAC">
        <w:trPr>
          <w:trHeight w:val="418"/>
        </w:trPr>
        <w:tc>
          <w:tcPr>
            <w:tcW w:w="2689" w:type="dxa"/>
            <w:shd w:val="clear" w:color="auto" w:fill="DBE5F1" w:themeFill="accent1" w:themeFillTint="33"/>
            <w:vAlign w:val="center"/>
          </w:tcPr>
          <w:p w14:paraId="049C2EAE" w14:textId="77777777" w:rsidR="000E2036" w:rsidRPr="004529AD" w:rsidRDefault="000E2036" w:rsidP="00850AD5">
            <w:pPr>
              <w:pStyle w:val="NormalWeb"/>
              <w:spacing w:before="0" w:beforeAutospacing="0" w:after="0" w:afterAutospacing="0"/>
              <w:rPr>
                <w:b/>
                <w:sz w:val="22"/>
                <w:szCs w:val="22"/>
                <w:lang w:val="sr-Cyrl-RS"/>
              </w:rPr>
            </w:pPr>
            <w:r w:rsidRPr="004529AD">
              <w:rPr>
                <w:b/>
                <w:sz w:val="22"/>
                <w:szCs w:val="22"/>
                <w:lang w:val="sr-Cyrl-RS"/>
              </w:rPr>
              <w:t>Шифра поступка</w:t>
            </w:r>
          </w:p>
        </w:tc>
        <w:tc>
          <w:tcPr>
            <w:tcW w:w="6371" w:type="dxa"/>
            <w:vAlign w:val="center"/>
          </w:tcPr>
          <w:p w14:paraId="76B78B5F" w14:textId="452A8AA0" w:rsidR="00810308" w:rsidRPr="00294F7A" w:rsidRDefault="00810308" w:rsidP="00850AD5">
            <w:pPr>
              <w:pStyle w:val="NormalWeb"/>
              <w:spacing w:before="120" w:beforeAutospacing="0" w:after="120" w:afterAutospacing="0"/>
              <w:rPr>
                <w:sz w:val="22"/>
                <w:szCs w:val="22"/>
                <w:lang w:val="sr-Cyrl-RS"/>
              </w:rPr>
            </w:pPr>
            <w:r w:rsidRPr="00294F7A">
              <w:rPr>
                <w:sz w:val="22"/>
                <w:szCs w:val="22"/>
                <w:lang w:val="sr-Cyrl-RS"/>
              </w:rPr>
              <w:t>16.00.0001</w:t>
            </w:r>
          </w:p>
        </w:tc>
      </w:tr>
      <w:tr w:rsidR="00850AD5" w:rsidRPr="004529AD" w14:paraId="2CEE52A6" w14:textId="77777777" w:rsidTr="00114CAC">
        <w:tc>
          <w:tcPr>
            <w:tcW w:w="2689" w:type="dxa"/>
            <w:shd w:val="clear" w:color="auto" w:fill="DBE5F1" w:themeFill="accent1" w:themeFillTint="33"/>
            <w:vAlign w:val="center"/>
          </w:tcPr>
          <w:p w14:paraId="682C75C7" w14:textId="33BBC2BD" w:rsidR="00275E2A" w:rsidRPr="004529AD" w:rsidRDefault="00275E2A" w:rsidP="00850AD5">
            <w:pPr>
              <w:pStyle w:val="NormalWeb"/>
              <w:spacing w:before="0" w:beforeAutospacing="0" w:after="0" w:afterAutospacing="0"/>
              <w:rPr>
                <w:b/>
                <w:sz w:val="22"/>
                <w:szCs w:val="22"/>
                <w:lang w:val="sr-Cyrl-RS"/>
              </w:rPr>
            </w:pPr>
            <w:r w:rsidRPr="004529AD">
              <w:rPr>
                <w:b/>
                <w:sz w:val="22"/>
                <w:szCs w:val="22"/>
                <w:lang w:val="sr-Cyrl-RS"/>
              </w:rPr>
              <w:t>Регулаторно тело</w:t>
            </w:r>
          </w:p>
          <w:p w14:paraId="0CAF5299" w14:textId="77777777" w:rsidR="00275E2A" w:rsidRPr="004529AD" w:rsidRDefault="00275E2A" w:rsidP="00850AD5">
            <w:pPr>
              <w:pStyle w:val="NormalWeb"/>
              <w:spacing w:before="0" w:beforeAutospacing="0" w:after="0" w:afterAutospacing="0"/>
              <w:rPr>
                <w:b/>
                <w:sz w:val="22"/>
                <w:szCs w:val="22"/>
                <w:lang w:val="sr-Cyrl-RS"/>
              </w:rPr>
            </w:pPr>
            <w:r w:rsidRPr="004529AD">
              <w:rPr>
                <w:b/>
                <w:sz w:val="22"/>
                <w:szCs w:val="22"/>
                <w:lang w:val="sr-Cyrl-RS"/>
              </w:rPr>
              <w:t>(надлежно за спровођење препоруке)</w:t>
            </w:r>
          </w:p>
        </w:tc>
        <w:tc>
          <w:tcPr>
            <w:tcW w:w="6371" w:type="dxa"/>
            <w:vAlign w:val="center"/>
          </w:tcPr>
          <w:p w14:paraId="5795E7E6" w14:textId="6927DE55" w:rsidR="00092B84" w:rsidRPr="004529AD" w:rsidRDefault="00810308" w:rsidP="00850AD5">
            <w:pPr>
              <w:pStyle w:val="NormalWeb"/>
              <w:spacing w:before="120" w:beforeAutospacing="0" w:after="120" w:afterAutospacing="0"/>
              <w:rPr>
                <w:sz w:val="22"/>
                <w:szCs w:val="22"/>
                <w:lang w:val="sr-Cyrl-RS"/>
              </w:rPr>
            </w:pPr>
            <w:r w:rsidRPr="004529AD">
              <w:rPr>
                <w:sz w:val="22"/>
                <w:szCs w:val="22"/>
                <w:lang w:val="sr-Cyrl-RS"/>
              </w:rPr>
              <w:t>Министарство пољопривреде, водопривреде и шумарства – Пољопривредна инспекција</w:t>
            </w:r>
          </w:p>
        </w:tc>
      </w:tr>
      <w:tr w:rsidR="00850AD5" w:rsidRPr="004529AD" w14:paraId="10DA1CD3" w14:textId="77777777" w:rsidTr="00114CAC">
        <w:tc>
          <w:tcPr>
            <w:tcW w:w="2689" w:type="dxa"/>
            <w:shd w:val="clear" w:color="auto" w:fill="DBE5F1" w:themeFill="accent1" w:themeFillTint="33"/>
            <w:vAlign w:val="center"/>
          </w:tcPr>
          <w:p w14:paraId="4DE579F4" w14:textId="77777777" w:rsidR="00275E2A" w:rsidRPr="004529AD" w:rsidRDefault="00275E2A" w:rsidP="00850AD5">
            <w:pPr>
              <w:pStyle w:val="NormalWeb"/>
              <w:spacing w:before="0" w:beforeAutospacing="0" w:after="0" w:afterAutospacing="0"/>
              <w:rPr>
                <w:b/>
                <w:sz w:val="22"/>
                <w:szCs w:val="22"/>
                <w:lang w:val="sr-Cyrl-RS"/>
              </w:rPr>
            </w:pPr>
            <w:r w:rsidRPr="004529AD">
              <w:rPr>
                <w:b/>
                <w:sz w:val="22"/>
                <w:szCs w:val="22"/>
                <w:lang w:val="sr-Cyrl-RS"/>
              </w:rPr>
              <w:t>Правни о</w:t>
            </w:r>
            <w:r w:rsidR="00B903AE" w:rsidRPr="004529AD">
              <w:rPr>
                <w:b/>
                <w:sz w:val="22"/>
                <w:szCs w:val="22"/>
                <w:lang w:val="sr-Cyrl-RS"/>
              </w:rPr>
              <w:t>квир</w:t>
            </w:r>
            <w:r w:rsidR="00DC4BC2" w:rsidRPr="004529AD">
              <w:rPr>
                <w:b/>
                <w:sz w:val="22"/>
                <w:szCs w:val="22"/>
                <w:lang w:val="sr-Cyrl-RS"/>
              </w:rPr>
              <w:t xml:space="preserve"> којим је уређен административни поступак</w:t>
            </w:r>
          </w:p>
        </w:tc>
        <w:tc>
          <w:tcPr>
            <w:tcW w:w="6371" w:type="dxa"/>
            <w:vAlign w:val="center"/>
          </w:tcPr>
          <w:p w14:paraId="23DC5857" w14:textId="5A14C0EF" w:rsidR="00810308" w:rsidRPr="008133C1" w:rsidRDefault="00810308" w:rsidP="00871AE6">
            <w:pPr>
              <w:pStyle w:val="ListParagraph"/>
              <w:numPr>
                <w:ilvl w:val="0"/>
                <w:numId w:val="32"/>
              </w:numPr>
              <w:spacing w:line="276" w:lineRule="auto"/>
              <w:ind w:left="371"/>
              <w:rPr>
                <w:rFonts w:ascii="Times New Roman" w:eastAsia="Times New Roman" w:hAnsi="Times New Roman"/>
                <w:sz w:val="22"/>
                <w:szCs w:val="22"/>
                <w:lang w:val="sr-Cyrl-RS"/>
              </w:rPr>
            </w:pPr>
            <w:r w:rsidRPr="008133C1">
              <w:rPr>
                <w:rFonts w:ascii="Times New Roman" w:eastAsia="Times New Roman" w:hAnsi="Times New Roman"/>
                <w:sz w:val="22"/>
                <w:szCs w:val="22"/>
                <w:lang w:val="sr-Cyrl-RS"/>
              </w:rPr>
              <w:t>Закон о безбедности хране (Службени гласник РС, број 41/2009</w:t>
            </w:r>
            <w:r w:rsidR="008133C1" w:rsidRPr="008133C1">
              <w:rPr>
                <w:rFonts w:ascii="Times New Roman" w:eastAsia="Times New Roman" w:hAnsi="Times New Roman"/>
                <w:sz w:val="22"/>
                <w:szCs w:val="22"/>
                <w:lang w:val="sr-Latn-RS"/>
              </w:rPr>
              <w:t xml:space="preserve"> </w:t>
            </w:r>
            <w:r w:rsidR="008133C1" w:rsidRPr="008133C1">
              <w:rPr>
                <w:rFonts w:ascii="Times New Roman" w:eastAsia="Times New Roman" w:hAnsi="Times New Roman"/>
                <w:sz w:val="22"/>
                <w:szCs w:val="22"/>
                <w:lang w:val="sr-Cyrl-RS"/>
              </w:rPr>
              <w:t>и 17/2019</w:t>
            </w:r>
            <w:r w:rsidRPr="008133C1">
              <w:rPr>
                <w:rFonts w:ascii="Times New Roman" w:eastAsia="Times New Roman" w:hAnsi="Times New Roman"/>
                <w:sz w:val="22"/>
                <w:szCs w:val="22"/>
                <w:lang w:val="sr-Cyrl-RS"/>
              </w:rPr>
              <w:t>), у даљем тексту ЗБХ;</w:t>
            </w:r>
          </w:p>
          <w:p w14:paraId="2CCB5DCC" w14:textId="5735B574" w:rsidR="00645199" w:rsidRPr="008133C1" w:rsidRDefault="00810308" w:rsidP="00871AE6">
            <w:pPr>
              <w:pStyle w:val="ListParagraph"/>
              <w:numPr>
                <w:ilvl w:val="0"/>
                <w:numId w:val="32"/>
              </w:numPr>
              <w:spacing w:line="276" w:lineRule="auto"/>
              <w:ind w:left="371"/>
              <w:rPr>
                <w:rFonts w:ascii="Times New Roman" w:eastAsia="Times New Roman" w:hAnsi="Times New Roman"/>
                <w:sz w:val="22"/>
                <w:szCs w:val="22"/>
                <w:lang w:val="sr-Cyrl-RS"/>
              </w:rPr>
            </w:pPr>
            <w:r w:rsidRPr="008133C1">
              <w:rPr>
                <w:rFonts w:ascii="Times New Roman" w:eastAsia="Times New Roman" w:hAnsi="Times New Roman"/>
                <w:sz w:val="22"/>
                <w:szCs w:val="22"/>
                <w:lang w:val="sr-Cyrl-RS"/>
              </w:rPr>
              <w:t>Правилник о садржини и начину вођења централног регистра објеката (Службени гласник РС, број 20/2010), у даљем тексту Правилник;</w:t>
            </w:r>
          </w:p>
        </w:tc>
      </w:tr>
      <w:tr w:rsidR="00850AD5" w:rsidRPr="004529AD" w14:paraId="724CF23D" w14:textId="77777777" w:rsidTr="00114CAC">
        <w:tc>
          <w:tcPr>
            <w:tcW w:w="2689" w:type="dxa"/>
            <w:shd w:val="clear" w:color="auto" w:fill="DBE5F1" w:themeFill="accent1" w:themeFillTint="33"/>
            <w:vAlign w:val="center"/>
          </w:tcPr>
          <w:p w14:paraId="1A908998" w14:textId="11A1AF2D" w:rsidR="00D73918" w:rsidRPr="004529A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4529AD">
              <w:rPr>
                <w:rFonts w:eastAsiaTheme="minorHAnsi"/>
                <w:b/>
                <w:bCs/>
                <w:color w:val="000000" w:themeColor="text1"/>
                <w:sz w:val="22"/>
                <w:szCs w:val="22"/>
                <w:lang w:val="sr-Cyrl-RS" w:eastAsia="en-GB"/>
              </w:rPr>
              <w:t>Прописи које треба променити</w:t>
            </w:r>
            <w:r w:rsidR="00804060" w:rsidRPr="004529AD">
              <w:rPr>
                <w:rFonts w:eastAsiaTheme="minorHAnsi"/>
                <w:b/>
                <w:bCs/>
                <w:color w:val="000000" w:themeColor="text1"/>
                <w:sz w:val="22"/>
                <w:szCs w:val="22"/>
                <w:lang w:val="sr-Latn-RS" w:eastAsia="en-GB"/>
              </w:rPr>
              <w:t xml:space="preserve"> </w:t>
            </w:r>
            <w:r w:rsidR="00804060" w:rsidRPr="004529AD">
              <w:rPr>
                <w:rFonts w:eastAsiaTheme="minorHAnsi"/>
                <w:b/>
                <w:bCs/>
                <w:color w:val="000000" w:themeColor="text1"/>
                <w:sz w:val="22"/>
                <w:szCs w:val="22"/>
                <w:lang w:val="sr-Cyrl-RS" w:eastAsia="en-GB"/>
              </w:rPr>
              <w:t>/донети/укинути</w:t>
            </w:r>
            <w:r w:rsidR="00804060" w:rsidRPr="004529AD">
              <w:rPr>
                <w:rFonts w:eastAsiaTheme="minorHAnsi"/>
                <w:b/>
                <w:bCs/>
                <w:color w:val="000000" w:themeColor="text1"/>
                <w:sz w:val="22"/>
                <w:szCs w:val="22"/>
                <w:lang w:val="sr-Latn-RS" w:eastAsia="en-GB"/>
              </w:rPr>
              <w:t xml:space="preserve"> </w:t>
            </w:r>
            <w:r w:rsidRPr="004529AD">
              <w:rPr>
                <w:rFonts w:eastAsiaTheme="minorHAnsi"/>
                <w:b/>
                <w:bCs/>
                <w:color w:val="000000" w:themeColor="text1"/>
                <w:sz w:val="22"/>
                <w:szCs w:val="22"/>
                <w:lang w:val="sr-Cyrl-RS" w:eastAsia="en-GB"/>
              </w:rPr>
              <w:t>да би се спровеле препоруке</w:t>
            </w:r>
          </w:p>
        </w:tc>
        <w:tc>
          <w:tcPr>
            <w:tcW w:w="6371" w:type="dxa"/>
            <w:vAlign w:val="center"/>
          </w:tcPr>
          <w:p w14:paraId="5B69EE7F" w14:textId="3CA2A84E" w:rsidR="00810308" w:rsidRPr="008133C1" w:rsidRDefault="00810308" w:rsidP="00810308">
            <w:pPr>
              <w:pStyle w:val="ListParagraph"/>
              <w:numPr>
                <w:ilvl w:val="0"/>
                <w:numId w:val="26"/>
              </w:numPr>
              <w:spacing w:line="276" w:lineRule="auto"/>
              <w:ind w:left="371"/>
              <w:rPr>
                <w:rFonts w:ascii="Times New Roman" w:eastAsia="Times New Roman" w:hAnsi="Times New Roman"/>
                <w:sz w:val="22"/>
                <w:szCs w:val="22"/>
                <w:lang w:val="sr-Cyrl-RS"/>
              </w:rPr>
            </w:pPr>
            <w:r w:rsidRPr="008133C1">
              <w:rPr>
                <w:rFonts w:ascii="Times New Roman" w:eastAsia="Times New Roman" w:hAnsi="Times New Roman"/>
                <w:sz w:val="22"/>
                <w:szCs w:val="22"/>
                <w:lang w:val="sr-Cyrl-RS"/>
              </w:rPr>
              <w:t>Закон о безбедности хране (Службени гласник РС, број 41/2009</w:t>
            </w:r>
            <w:r w:rsidR="008133C1" w:rsidRPr="008133C1">
              <w:rPr>
                <w:rFonts w:ascii="Times New Roman" w:eastAsia="Times New Roman" w:hAnsi="Times New Roman"/>
                <w:sz w:val="22"/>
                <w:szCs w:val="22"/>
                <w:lang w:val="sr-Latn-RS"/>
              </w:rPr>
              <w:t xml:space="preserve"> </w:t>
            </w:r>
            <w:r w:rsidR="008133C1">
              <w:rPr>
                <w:rFonts w:ascii="Times New Roman" w:eastAsia="Times New Roman" w:hAnsi="Times New Roman"/>
                <w:sz w:val="22"/>
                <w:szCs w:val="22"/>
                <w:lang w:val="sr-Cyrl-RS"/>
              </w:rPr>
              <w:t xml:space="preserve">и </w:t>
            </w:r>
            <w:r w:rsidR="008133C1" w:rsidRPr="008133C1">
              <w:rPr>
                <w:rFonts w:ascii="Times New Roman" w:eastAsia="Times New Roman" w:hAnsi="Times New Roman"/>
                <w:sz w:val="22"/>
                <w:szCs w:val="22"/>
                <w:lang w:val="sr-Cyrl-RS"/>
              </w:rPr>
              <w:t>17/2019</w:t>
            </w:r>
            <w:r w:rsidRPr="008133C1">
              <w:rPr>
                <w:rFonts w:ascii="Times New Roman" w:eastAsia="Times New Roman" w:hAnsi="Times New Roman"/>
                <w:sz w:val="22"/>
                <w:szCs w:val="22"/>
                <w:lang w:val="sr-Cyrl-RS"/>
              </w:rPr>
              <w:t>), у даљем тексту ЗБХ;</w:t>
            </w:r>
          </w:p>
          <w:p w14:paraId="55CB4618" w14:textId="0ABBE118" w:rsidR="00D73918" w:rsidRPr="008133C1" w:rsidRDefault="00563006" w:rsidP="00563006">
            <w:pPr>
              <w:pStyle w:val="ListParagraph"/>
              <w:numPr>
                <w:ilvl w:val="0"/>
                <w:numId w:val="26"/>
              </w:numPr>
              <w:spacing w:line="276" w:lineRule="auto"/>
              <w:ind w:left="371"/>
              <w:rPr>
                <w:rFonts w:ascii="Times New Roman" w:eastAsia="Times New Roman" w:hAnsi="Times New Roman"/>
                <w:sz w:val="22"/>
                <w:szCs w:val="22"/>
                <w:lang w:val="sr-Cyrl-RS"/>
              </w:rPr>
            </w:pPr>
            <w:r w:rsidRPr="008133C1">
              <w:rPr>
                <w:rFonts w:ascii="Times New Roman" w:eastAsia="Times New Roman" w:hAnsi="Times New Roman"/>
                <w:sz w:val="22"/>
                <w:szCs w:val="22"/>
                <w:lang w:val="sr-Cyrl-RS"/>
              </w:rPr>
              <w:t xml:space="preserve">Правилник о условима и начину за упис, промену, брисање и јавно објављивање података и вођења централног регистра објеката и обрасцу захтева за упис, промену податка и брисање из централног регистра објеката </w:t>
            </w:r>
            <w:r w:rsidR="00810308" w:rsidRPr="008133C1">
              <w:rPr>
                <w:rFonts w:ascii="Times New Roman" w:eastAsia="Times New Roman" w:hAnsi="Times New Roman"/>
                <w:sz w:val="22"/>
                <w:szCs w:val="22"/>
                <w:lang w:val="sr-Cyrl-RS"/>
              </w:rPr>
              <w:t>(</w:t>
            </w:r>
            <w:r w:rsidR="00BB312A" w:rsidRPr="008133C1">
              <w:rPr>
                <w:rFonts w:ascii="Times New Roman" w:eastAsia="Times New Roman" w:hAnsi="Times New Roman"/>
                <w:sz w:val="22"/>
                <w:szCs w:val="22"/>
                <w:lang w:val="sr-Cyrl-RS"/>
              </w:rPr>
              <w:t>нови пропис)</w:t>
            </w:r>
          </w:p>
        </w:tc>
      </w:tr>
      <w:tr w:rsidR="00850AD5" w:rsidRPr="004529AD" w14:paraId="58812BCA" w14:textId="77777777" w:rsidTr="00114CAC">
        <w:tc>
          <w:tcPr>
            <w:tcW w:w="2689" w:type="dxa"/>
            <w:shd w:val="clear" w:color="auto" w:fill="DBE5F1" w:themeFill="accent1" w:themeFillTint="33"/>
            <w:vAlign w:val="center"/>
          </w:tcPr>
          <w:p w14:paraId="0CF6011B" w14:textId="0E1BBDD3" w:rsidR="00275E2A" w:rsidRPr="004529AD" w:rsidRDefault="00275E2A" w:rsidP="00850AD5">
            <w:pPr>
              <w:pStyle w:val="NormalWeb"/>
              <w:spacing w:before="0" w:beforeAutospacing="0" w:after="0" w:afterAutospacing="0"/>
              <w:rPr>
                <w:b/>
                <w:sz w:val="22"/>
                <w:szCs w:val="22"/>
                <w:lang w:val="sr-Cyrl-RS"/>
              </w:rPr>
            </w:pPr>
            <w:r w:rsidRPr="004529AD">
              <w:rPr>
                <w:b/>
                <w:sz w:val="22"/>
                <w:szCs w:val="22"/>
                <w:lang w:val="sr-Cyrl-RS"/>
              </w:rPr>
              <w:t>Рок за спровођење препорук</w:t>
            </w:r>
            <w:r w:rsidR="00D73918" w:rsidRPr="004529AD">
              <w:rPr>
                <w:b/>
                <w:sz w:val="22"/>
                <w:szCs w:val="22"/>
                <w:lang w:val="sr-Cyrl-RS"/>
              </w:rPr>
              <w:t>а</w:t>
            </w:r>
          </w:p>
        </w:tc>
        <w:tc>
          <w:tcPr>
            <w:tcW w:w="6371" w:type="dxa"/>
            <w:vAlign w:val="center"/>
          </w:tcPr>
          <w:p w14:paraId="19A48B50" w14:textId="0F667666" w:rsidR="00804060" w:rsidRPr="004529AD" w:rsidRDefault="00BC1659" w:rsidP="00810308">
            <w:pPr>
              <w:pStyle w:val="NormalWeb"/>
              <w:spacing w:before="120" w:beforeAutospacing="0" w:after="120" w:afterAutospacing="0"/>
              <w:rPr>
                <w:sz w:val="22"/>
                <w:szCs w:val="22"/>
                <w:lang w:val="sr-Cyrl-RS"/>
              </w:rPr>
            </w:pPr>
            <w:r>
              <w:rPr>
                <w:sz w:val="22"/>
                <w:szCs w:val="22"/>
                <w:lang w:val="sr-Cyrl-RS"/>
              </w:rPr>
              <w:t>Први квартал 2021</w:t>
            </w:r>
            <w:r w:rsidR="00810308" w:rsidRPr="004529AD">
              <w:rPr>
                <w:sz w:val="22"/>
                <w:szCs w:val="22"/>
                <w:lang w:val="sr-Cyrl-RS"/>
              </w:rPr>
              <w:t>.</w:t>
            </w:r>
          </w:p>
        </w:tc>
      </w:tr>
      <w:tr w:rsidR="00275E2A" w:rsidRPr="004529AD" w14:paraId="539113B1" w14:textId="77777777" w:rsidTr="00114CAC">
        <w:trPr>
          <w:trHeight w:val="409"/>
        </w:trPr>
        <w:tc>
          <w:tcPr>
            <w:tcW w:w="9060" w:type="dxa"/>
            <w:gridSpan w:val="2"/>
            <w:shd w:val="clear" w:color="auto" w:fill="DBE5F1" w:themeFill="accent1" w:themeFillTint="33"/>
            <w:vAlign w:val="center"/>
          </w:tcPr>
          <w:p w14:paraId="6E79D945" w14:textId="77777777" w:rsidR="00275E2A" w:rsidRPr="004529AD" w:rsidRDefault="00275E2A" w:rsidP="006F4A5C">
            <w:pPr>
              <w:pStyle w:val="NormalWeb"/>
              <w:numPr>
                <w:ilvl w:val="0"/>
                <w:numId w:val="23"/>
              </w:numPr>
              <w:spacing w:before="120" w:beforeAutospacing="0" w:after="120" w:afterAutospacing="0"/>
              <w:jc w:val="center"/>
              <w:rPr>
                <w:b/>
                <w:sz w:val="22"/>
                <w:szCs w:val="22"/>
                <w:lang w:val="sr-Cyrl-RS"/>
              </w:rPr>
            </w:pPr>
            <w:r w:rsidRPr="004529AD">
              <w:rPr>
                <w:b/>
                <w:sz w:val="22"/>
                <w:szCs w:val="22"/>
                <w:lang w:val="sr-Cyrl-RS"/>
              </w:rPr>
              <w:t>КРАТАК ОПИС ПРОБЛЕМА</w:t>
            </w:r>
          </w:p>
        </w:tc>
      </w:tr>
      <w:tr w:rsidR="00275E2A" w:rsidRPr="004529AD" w14:paraId="4635A4BE" w14:textId="77777777" w:rsidTr="00114CAC">
        <w:tc>
          <w:tcPr>
            <w:tcW w:w="9060" w:type="dxa"/>
            <w:gridSpan w:val="2"/>
          </w:tcPr>
          <w:p w14:paraId="4F5ACCB7" w14:textId="798FB593" w:rsidR="0008415D" w:rsidRPr="004529AD" w:rsidRDefault="0008415D" w:rsidP="0008415D">
            <w:pPr>
              <w:rPr>
                <w:rFonts w:ascii="Times New Roman" w:hAnsi="Times New Roman"/>
                <w:sz w:val="22"/>
                <w:szCs w:val="22"/>
                <w:lang w:val="sr-Cyrl-RS"/>
              </w:rPr>
            </w:pPr>
            <w:r w:rsidRPr="004529AD">
              <w:rPr>
                <w:rFonts w:ascii="Times New Roman" w:hAnsi="Times New Roman"/>
                <w:sz w:val="22"/>
                <w:szCs w:val="22"/>
                <w:lang w:val="sr-Cyrl-RS"/>
              </w:rPr>
              <w:t>Централни регистар објеката – ЦРО, представља базу свих објеката у којима се производи и/или прометује храна или храна за животиње.</w:t>
            </w:r>
            <w:r w:rsidRPr="004529AD">
              <w:rPr>
                <w:rFonts w:ascii="Times New Roman" w:hAnsi="Times New Roman"/>
                <w:sz w:val="22"/>
                <w:szCs w:val="22"/>
              </w:rPr>
              <w:t xml:space="preserve"> </w:t>
            </w:r>
            <w:r w:rsidRPr="004529AD">
              <w:rPr>
                <w:rFonts w:ascii="Times New Roman" w:hAnsi="Times New Roman"/>
                <w:sz w:val="22"/>
                <w:szCs w:val="22"/>
                <w:lang w:val="sr-Cyrl-RS"/>
              </w:rPr>
              <w:t>Упис у ЦРО може се извршити на два начина: 1) уписом у посебне регистре у смислу Закона о ветеринарству који су у надлежности Управе за ветерину, 2) уписом на основу пријаве Пољопривредној инспекцији, а исти органи надлежни су и за брисање из ЦРО.</w:t>
            </w:r>
          </w:p>
          <w:p w14:paraId="61BFC93E" w14:textId="77777777" w:rsidR="0020335D" w:rsidRPr="004529AD" w:rsidRDefault="0020335D" w:rsidP="0020335D">
            <w:pPr>
              <w:rPr>
                <w:rFonts w:ascii="Times New Roman" w:hAnsi="Times New Roman"/>
                <w:sz w:val="22"/>
                <w:szCs w:val="22"/>
                <w:lang w:val="sr-Cyrl-RS"/>
              </w:rPr>
            </w:pPr>
          </w:p>
          <w:p w14:paraId="6C86B09B" w14:textId="1CEF148C" w:rsidR="0020335D" w:rsidRPr="004529AD" w:rsidRDefault="0020335D" w:rsidP="00810308">
            <w:pPr>
              <w:rPr>
                <w:rFonts w:ascii="Times New Roman" w:hAnsi="Times New Roman"/>
                <w:sz w:val="22"/>
                <w:szCs w:val="22"/>
                <w:lang w:val="sr-Cyrl-RS"/>
              </w:rPr>
            </w:pPr>
            <w:r w:rsidRPr="004529AD">
              <w:rPr>
                <w:rFonts w:ascii="Times New Roman" w:hAnsi="Times New Roman"/>
                <w:b/>
                <w:sz w:val="22"/>
                <w:szCs w:val="22"/>
                <w:lang w:val="sr-Cyrl-RS"/>
              </w:rPr>
              <w:t>Процедуре брисања из ЦРО за који је надлежна Пољопривредна инспекције предмет је препорука у овом обрасцу.</w:t>
            </w:r>
          </w:p>
          <w:p w14:paraId="6CE7B062" w14:textId="77777777" w:rsidR="0020335D" w:rsidRPr="004529AD" w:rsidRDefault="0020335D" w:rsidP="00810308">
            <w:pPr>
              <w:rPr>
                <w:rFonts w:ascii="Times New Roman" w:hAnsi="Times New Roman"/>
                <w:sz w:val="22"/>
                <w:szCs w:val="22"/>
                <w:lang w:val="sr-Cyrl-RS"/>
              </w:rPr>
            </w:pPr>
          </w:p>
          <w:p w14:paraId="25006964" w14:textId="1BD7F387" w:rsidR="009E5443" w:rsidRPr="004529AD" w:rsidRDefault="009E5443" w:rsidP="009E5443">
            <w:pPr>
              <w:spacing w:line="276" w:lineRule="auto"/>
              <w:rPr>
                <w:rFonts w:ascii="Times New Roman" w:hAnsi="Times New Roman"/>
                <w:sz w:val="22"/>
                <w:szCs w:val="22"/>
                <w:lang w:val="sr-Cyrl-RS"/>
              </w:rPr>
            </w:pPr>
            <w:r w:rsidRPr="004529AD">
              <w:rPr>
                <w:rFonts w:ascii="Times New Roman" w:hAnsi="Times New Roman"/>
                <w:sz w:val="22"/>
                <w:szCs w:val="22"/>
                <w:lang w:val="sr-Cyrl-RS"/>
              </w:rPr>
              <w:t>Током анализе у вези са поступком брисања из ЦРО идентификовани су следећи проблеми:</w:t>
            </w:r>
          </w:p>
          <w:p w14:paraId="413ECA84" w14:textId="41BD6C21" w:rsidR="000141EF" w:rsidRPr="004529AD" w:rsidRDefault="000141EF" w:rsidP="00810308">
            <w:pPr>
              <w:pStyle w:val="ListParagraph"/>
              <w:numPr>
                <w:ilvl w:val="0"/>
                <w:numId w:val="35"/>
              </w:numPr>
              <w:spacing w:line="276" w:lineRule="auto"/>
              <w:ind w:left="360"/>
              <w:rPr>
                <w:rFonts w:ascii="Times New Roman" w:hAnsi="Times New Roman"/>
                <w:sz w:val="22"/>
                <w:szCs w:val="22"/>
                <w:lang w:val="sr-Cyrl-RS"/>
              </w:rPr>
            </w:pPr>
            <w:r w:rsidRPr="004529AD">
              <w:rPr>
                <w:rFonts w:ascii="Times New Roman" w:hAnsi="Times New Roman"/>
                <w:sz w:val="22"/>
                <w:szCs w:val="22"/>
                <w:lang w:val="sr-Cyrl-RS"/>
              </w:rPr>
              <w:t xml:space="preserve">Брисање субјекта и објеката из ЦРО-а врши се на основу пријаве субјекта у пословању са храном и храном за животиње. Међутим, пријава није одговарајућа форма за </w:t>
            </w:r>
            <w:r w:rsidR="005773F8" w:rsidRPr="004529AD">
              <w:rPr>
                <w:rFonts w:ascii="Times New Roman" w:hAnsi="Times New Roman"/>
                <w:sz w:val="22"/>
                <w:szCs w:val="22"/>
                <w:lang w:val="sr-Cyrl-RS"/>
              </w:rPr>
              <w:t>брисање из регистра</w:t>
            </w:r>
            <w:r w:rsidRPr="004529AD">
              <w:rPr>
                <w:rFonts w:ascii="Times New Roman" w:hAnsi="Times New Roman"/>
                <w:sz w:val="22"/>
                <w:szCs w:val="22"/>
                <w:lang w:val="sr-Cyrl-RS"/>
              </w:rPr>
              <w:t xml:space="preserve">, већ </w:t>
            </w:r>
            <w:r w:rsidR="0008415D" w:rsidRPr="004529AD">
              <w:rPr>
                <w:rFonts w:ascii="Times New Roman" w:hAnsi="Times New Roman"/>
                <w:sz w:val="22"/>
                <w:szCs w:val="22"/>
                <w:lang w:val="sr-Cyrl-RS"/>
              </w:rPr>
              <w:t xml:space="preserve">је то </w:t>
            </w:r>
            <w:r w:rsidRPr="004529AD">
              <w:rPr>
                <w:rFonts w:ascii="Times New Roman" w:hAnsi="Times New Roman"/>
                <w:sz w:val="22"/>
                <w:szCs w:val="22"/>
                <w:lang w:val="sr-Cyrl-RS"/>
              </w:rPr>
              <w:t>захтев, у складу са ЗУП-ом</w:t>
            </w:r>
            <w:r w:rsidR="0008415D" w:rsidRPr="004529AD">
              <w:rPr>
                <w:rFonts w:ascii="Times New Roman" w:hAnsi="Times New Roman"/>
                <w:sz w:val="22"/>
                <w:szCs w:val="22"/>
                <w:lang w:val="sr-Cyrl-RS"/>
              </w:rPr>
              <w:t xml:space="preserve"> (</w:t>
            </w:r>
            <w:r w:rsidRPr="004529AD">
              <w:rPr>
                <w:rFonts w:ascii="Times New Roman" w:hAnsi="Times New Roman"/>
                <w:sz w:val="22"/>
                <w:szCs w:val="22"/>
                <w:lang w:val="sr-Cyrl-RS"/>
              </w:rPr>
              <w:t>члану 90.</w:t>
            </w:r>
            <w:r w:rsidR="0008415D" w:rsidRPr="004529AD">
              <w:rPr>
                <w:rFonts w:ascii="Times New Roman" w:hAnsi="Times New Roman"/>
                <w:sz w:val="22"/>
                <w:szCs w:val="22"/>
                <w:lang w:val="sr-Cyrl-RS"/>
              </w:rPr>
              <w:t>)</w:t>
            </w:r>
            <w:r w:rsidRPr="004529AD">
              <w:rPr>
                <w:rFonts w:ascii="Times New Roman" w:hAnsi="Times New Roman"/>
                <w:sz w:val="22"/>
                <w:szCs w:val="22"/>
                <w:lang w:val="sr-Cyrl-RS"/>
              </w:rPr>
              <w:t xml:space="preserve">. </w:t>
            </w:r>
          </w:p>
          <w:p w14:paraId="4BCB02C2" w14:textId="40F07F4F" w:rsidR="0008415D" w:rsidRPr="000A4DB0" w:rsidRDefault="000141EF" w:rsidP="000A4DB0">
            <w:pPr>
              <w:pStyle w:val="ListParagraph"/>
              <w:numPr>
                <w:ilvl w:val="0"/>
                <w:numId w:val="35"/>
              </w:numPr>
              <w:spacing w:line="276" w:lineRule="auto"/>
              <w:ind w:left="360"/>
              <w:rPr>
                <w:rFonts w:ascii="Times New Roman" w:hAnsi="Times New Roman"/>
                <w:sz w:val="22"/>
                <w:szCs w:val="22"/>
                <w:lang w:val="sr-Cyrl-RS"/>
              </w:rPr>
            </w:pPr>
            <w:r w:rsidRPr="004529AD">
              <w:rPr>
                <w:rFonts w:ascii="Times New Roman" w:hAnsi="Times New Roman"/>
                <w:sz w:val="22"/>
                <w:szCs w:val="22"/>
                <w:lang w:val="sr-Latn-RS"/>
              </w:rPr>
              <w:t>Иа</w:t>
            </w:r>
            <w:r w:rsidRPr="004529AD">
              <w:rPr>
                <w:rFonts w:ascii="Times New Roman" w:hAnsi="Times New Roman"/>
                <w:sz w:val="22"/>
                <w:szCs w:val="22"/>
                <w:lang w:val="sr-Cyrl-RS"/>
              </w:rPr>
              <w:t xml:space="preserve">ко се ЗБХ чланом 15. </w:t>
            </w:r>
            <w:r w:rsidR="00810308" w:rsidRPr="004529AD">
              <w:rPr>
                <w:rFonts w:ascii="Times New Roman" w:hAnsi="Times New Roman"/>
                <w:sz w:val="22"/>
                <w:szCs w:val="22"/>
                <w:lang w:val="sr-Latn-RS"/>
              </w:rPr>
              <w:t>указује да субјекти достављају одлуку о престанку обављања одређене делатности за које је уписан у Централни регистар, треба истаћи да се</w:t>
            </w:r>
            <w:r w:rsidR="0008415D" w:rsidRPr="004529AD">
              <w:rPr>
                <w:rFonts w:ascii="Times New Roman" w:hAnsi="Times New Roman"/>
                <w:sz w:val="22"/>
                <w:szCs w:val="22"/>
                <w:lang w:val="sr-Cyrl-RS"/>
              </w:rPr>
              <w:t xml:space="preserve"> у пракси </w:t>
            </w:r>
            <w:r w:rsidR="00810308" w:rsidRPr="004529AD">
              <w:rPr>
                <w:rFonts w:ascii="Times New Roman" w:hAnsi="Times New Roman"/>
                <w:sz w:val="22"/>
                <w:szCs w:val="22"/>
                <w:lang w:val="sr-Latn-RS"/>
              </w:rPr>
              <w:t>не доставља ниједан посебан документ којим би се доказао престанак обављања делатности већ је довољно уз пријаву навести разлог због којих се брисање врши.</w:t>
            </w:r>
          </w:p>
        </w:tc>
      </w:tr>
      <w:tr w:rsidR="00275E2A" w:rsidRPr="004529AD" w14:paraId="31663FC5" w14:textId="77777777" w:rsidTr="00114CAC">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4529AD" w:rsidRDefault="00275E2A" w:rsidP="006F4A5C">
            <w:pPr>
              <w:pStyle w:val="NormalWeb"/>
              <w:numPr>
                <w:ilvl w:val="0"/>
                <w:numId w:val="23"/>
              </w:numPr>
              <w:spacing w:before="120" w:beforeAutospacing="0" w:after="120" w:afterAutospacing="0"/>
              <w:jc w:val="center"/>
              <w:rPr>
                <w:b/>
                <w:sz w:val="22"/>
                <w:szCs w:val="22"/>
                <w:lang w:val="sr-Cyrl-RS"/>
              </w:rPr>
            </w:pPr>
            <w:r w:rsidRPr="004529AD">
              <w:rPr>
                <w:b/>
                <w:sz w:val="22"/>
                <w:szCs w:val="22"/>
                <w:lang w:val="sr-Cyrl-RS"/>
              </w:rPr>
              <w:t>САЖЕТАК ПРЕПОРУКА</w:t>
            </w:r>
          </w:p>
        </w:tc>
      </w:tr>
      <w:tr w:rsidR="00C70F1B" w:rsidRPr="004529AD" w14:paraId="66715B57" w14:textId="77777777" w:rsidTr="00114CAC">
        <w:trPr>
          <w:trHeight w:val="454"/>
        </w:trPr>
        <w:tc>
          <w:tcPr>
            <w:tcW w:w="9060" w:type="dxa"/>
            <w:gridSpan w:val="2"/>
            <w:tcBorders>
              <w:bottom w:val="nil"/>
            </w:tcBorders>
            <w:shd w:val="clear" w:color="auto" w:fill="FFFFFF" w:themeFill="background1"/>
            <w:vAlign w:val="center"/>
          </w:tcPr>
          <w:p w14:paraId="43426D8C" w14:textId="77777777" w:rsidR="00C70F1B" w:rsidRPr="004529AD" w:rsidRDefault="00C70F1B" w:rsidP="00C70F1B">
            <w:pPr>
              <w:pStyle w:val="NormalWeb"/>
              <w:spacing w:before="120" w:beforeAutospacing="0" w:after="120" w:afterAutospacing="0"/>
              <w:rPr>
                <w:b/>
                <w:sz w:val="22"/>
                <w:szCs w:val="22"/>
                <w:lang w:val="sr-Cyrl-RS"/>
              </w:rPr>
            </w:pPr>
          </w:p>
        </w:tc>
      </w:tr>
      <w:tr w:rsidR="00CA1CE9" w:rsidRPr="004529AD" w14:paraId="3010E605" w14:textId="77777777" w:rsidTr="00114CAC">
        <w:trPr>
          <w:trHeight w:val="454"/>
        </w:trPr>
        <w:tc>
          <w:tcPr>
            <w:tcW w:w="9060" w:type="dxa"/>
            <w:gridSpan w:val="2"/>
            <w:tcBorders>
              <w:top w:val="nil"/>
            </w:tcBorders>
            <w:shd w:val="clear" w:color="auto" w:fill="auto"/>
            <w:vAlign w:val="center"/>
          </w:tcPr>
          <w:tbl>
            <w:tblPr>
              <w:tblStyle w:val="TableGrid"/>
              <w:tblW w:w="8725" w:type="dxa"/>
              <w:tblLayout w:type="fixed"/>
              <w:tblLook w:val="04A0" w:firstRow="1" w:lastRow="0" w:firstColumn="1" w:lastColumn="0" w:noHBand="0" w:noVBand="1"/>
            </w:tblPr>
            <w:tblGrid>
              <w:gridCol w:w="3632"/>
              <w:gridCol w:w="1313"/>
              <w:gridCol w:w="1350"/>
              <w:gridCol w:w="2430"/>
            </w:tblGrid>
            <w:tr w:rsidR="00C70F1B" w:rsidRPr="004529AD" w14:paraId="30C2F8E8" w14:textId="77777777" w:rsidTr="0020335D">
              <w:trPr>
                <w:trHeight w:val="749"/>
              </w:trPr>
              <w:tc>
                <w:tcPr>
                  <w:tcW w:w="3632" w:type="dxa"/>
                  <w:vMerge w:val="restart"/>
                  <w:shd w:val="clear" w:color="auto" w:fill="F2F2F2" w:themeFill="background1" w:themeFillShade="F2"/>
                  <w:vAlign w:val="center"/>
                </w:tcPr>
                <w:p w14:paraId="1CF0BC7A" w14:textId="20607AAF" w:rsidR="00C70F1B" w:rsidRPr="004529AD" w:rsidRDefault="00C70F1B" w:rsidP="00C70F1B">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ПРЕПОРУКА</w:t>
                  </w:r>
                </w:p>
              </w:tc>
              <w:tc>
                <w:tcPr>
                  <w:tcW w:w="2663" w:type="dxa"/>
                  <w:gridSpan w:val="2"/>
                  <w:shd w:val="clear" w:color="auto" w:fill="F2F2F2" w:themeFill="background1" w:themeFillShade="F2"/>
                  <w:vAlign w:val="center"/>
                </w:tcPr>
                <w:p w14:paraId="5A7B4B51" w14:textId="77777777" w:rsidR="00C70F1B" w:rsidRPr="004529AD" w:rsidRDefault="00C70F1B" w:rsidP="00C70F1B">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ПОТРЕБНА ИЗМЕНА/УКИДАЊЕ/ДОНОШЕЊЕ ПРОПИСА</w:t>
                  </w:r>
                </w:p>
              </w:tc>
              <w:tc>
                <w:tcPr>
                  <w:tcW w:w="2430" w:type="dxa"/>
                  <w:vMerge w:val="restart"/>
                  <w:shd w:val="clear" w:color="auto" w:fill="F2F2F2" w:themeFill="background1" w:themeFillShade="F2"/>
                  <w:vAlign w:val="center"/>
                </w:tcPr>
                <w:p w14:paraId="470548B4" w14:textId="77777777" w:rsidR="00C70F1B" w:rsidRPr="004529AD" w:rsidRDefault="00C70F1B" w:rsidP="00C70F1B">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УКОЛИКО ЈЕ ОДГОВОР ДА, КОЈИХ</w:t>
                  </w:r>
                </w:p>
              </w:tc>
            </w:tr>
            <w:tr w:rsidR="00C70F1B" w:rsidRPr="004529AD" w14:paraId="2B15C487" w14:textId="77777777" w:rsidTr="0020335D">
              <w:trPr>
                <w:trHeight w:val="260"/>
              </w:trPr>
              <w:tc>
                <w:tcPr>
                  <w:tcW w:w="3632" w:type="dxa"/>
                  <w:vMerge/>
                </w:tcPr>
                <w:p w14:paraId="42D3BC1D" w14:textId="77777777" w:rsidR="00C70F1B" w:rsidRPr="004529AD" w:rsidRDefault="00C70F1B" w:rsidP="00CA1CE9">
                  <w:pPr>
                    <w:jc w:val="left"/>
                    <w:rPr>
                      <w:rFonts w:ascii="Times New Roman" w:eastAsia="Times New Roman" w:hAnsi="Times New Roman"/>
                      <w:b/>
                      <w:sz w:val="22"/>
                      <w:szCs w:val="22"/>
                      <w:lang w:val="sr-Cyrl-RS"/>
                    </w:rPr>
                  </w:pPr>
                </w:p>
              </w:tc>
              <w:tc>
                <w:tcPr>
                  <w:tcW w:w="1313" w:type="dxa"/>
                  <w:shd w:val="clear" w:color="auto" w:fill="F2F2F2" w:themeFill="background1" w:themeFillShade="F2"/>
                </w:tcPr>
                <w:p w14:paraId="4FE48A96" w14:textId="77777777" w:rsidR="00C70F1B" w:rsidRPr="004529AD" w:rsidRDefault="00C70F1B" w:rsidP="00C70F1B">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Да</w:t>
                  </w:r>
                </w:p>
              </w:tc>
              <w:tc>
                <w:tcPr>
                  <w:tcW w:w="1350" w:type="dxa"/>
                  <w:shd w:val="clear" w:color="auto" w:fill="F2F2F2" w:themeFill="background1" w:themeFillShade="F2"/>
                </w:tcPr>
                <w:p w14:paraId="0DA58578" w14:textId="77777777" w:rsidR="00C70F1B" w:rsidRPr="004529AD" w:rsidRDefault="00C70F1B" w:rsidP="00C70F1B">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Не</w:t>
                  </w:r>
                </w:p>
              </w:tc>
              <w:tc>
                <w:tcPr>
                  <w:tcW w:w="2430" w:type="dxa"/>
                  <w:vMerge/>
                </w:tcPr>
                <w:p w14:paraId="21FE126E" w14:textId="77777777" w:rsidR="00C70F1B" w:rsidRPr="004529AD" w:rsidRDefault="00C70F1B" w:rsidP="00CA1CE9">
                  <w:pPr>
                    <w:jc w:val="left"/>
                    <w:rPr>
                      <w:rFonts w:ascii="Times New Roman" w:eastAsia="Times New Roman" w:hAnsi="Times New Roman"/>
                      <w:b/>
                      <w:sz w:val="22"/>
                      <w:szCs w:val="22"/>
                      <w:lang w:val="sr-Cyrl-RS"/>
                    </w:rPr>
                  </w:pPr>
                </w:p>
              </w:tc>
            </w:tr>
            <w:tr w:rsidR="0008415D" w:rsidRPr="004529AD" w14:paraId="1F1A2740" w14:textId="77777777" w:rsidTr="0008415D">
              <w:trPr>
                <w:trHeight w:val="244"/>
              </w:trPr>
              <w:tc>
                <w:tcPr>
                  <w:tcW w:w="8725" w:type="dxa"/>
                  <w:gridSpan w:val="4"/>
                  <w:vAlign w:val="center"/>
                </w:tcPr>
                <w:p w14:paraId="2F099EB4" w14:textId="05BE575C" w:rsidR="0008415D" w:rsidRPr="004529AD" w:rsidRDefault="0008415D"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Брисање субјекта и објеката по службеној дужности</w:t>
                  </w:r>
                </w:p>
              </w:tc>
            </w:tr>
            <w:tr w:rsidR="0008415D" w:rsidRPr="004529AD" w14:paraId="75D5922B" w14:textId="77777777" w:rsidTr="0020335D">
              <w:trPr>
                <w:trHeight w:val="244"/>
              </w:trPr>
              <w:tc>
                <w:tcPr>
                  <w:tcW w:w="3632" w:type="dxa"/>
                  <w:vAlign w:val="center"/>
                </w:tcPr>
                <w:p w14:paraId="15F48661" w14:textId="46D2F744" w:rsidR="0008415D" w:rsidRPr="004529AD" w:rsidRDefault="0008415D" w:rsidP="00871AE6">
                  <w:pPr>
                    <w:jc w:val="left"/>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Измена и допуна правног  основа - Детаљније прописивање поступка брисања из ЦРО по службеној дужности</w:t>
                  </w:r>
                  <w:r w:rsidRPr="004529AD">
                    <w:rPr>
                      <w:rFonts w:ascii="Times New Roman" w:eastAsia="Times New Roman" w:hAnsi="Times New Roman"/>
                      <w:i/>
                      <w:sz w:val="22"/>
                      <w:szCs w:val="22"/>
                      <w:lang w:val="sr-Cyrl-RS"/>
                    </w:rPr>
                    <w:t xml:space="preserve"> </w:t>
                  </w:r>
                </w:p>
              </w:tc>
              <w:tc>
                <w:tcPr>
                  <w:tcW w:w="1313" w:type="dxa"/>
                  <w:vAlign w:val="center"/>
                </w:tcPr>
                <w:p w14:paraId="60D405B0" w14:textId="53A84994" w:rsidR="0008415D" w:rsidRPr="004529AD" w:rsidRDefault="0008415D"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Х</w:t>
                  </w:r>
                </w:p>
              </w:tc>
              <w:tc>
                <w:tcPr>
                  <w:tcW w:w="1350" w:type="dxa"/>
                  <w:vAlign w:val="center"/>
                </w:tcPr>
                <w:p w14:paraId="40EB1198" w14:textId="00632EF3" w:rsidR="0008415D" w:rsidRPr="004529AD" w:rsidRDefault="0008415D" w:rsidP="00114CAC">
                  <w:pPr>
                    <w:jc w:val="center"/>
                    <w:rPr>
                      <w:rFonts w:ascii="Times New Roman" w:eastAsia="Times New Roman" w:hAnsi="Times New Roman"/>
                      <w:b/>
                      <w:sz w:val="22"/>
                      <w:szCs w:val="22"/>
                      <w:lang w:val="sr-Cyrl-RS"/>
                    </w:rPr>
                  </w:pPr>
                </w:p>
              </w:tc>
              <w:tc>
                <w:tcPr>
                  <w:tcW w:w="2430" w:type="dxa"/>
                  <w:vAlign w:val="center"/>
                </w:tcPr>
                <w:p w14:paraId="150EDA33" w14:textId="4E332285" w:rsidR="0008415D" w:rsidRPr="004529AD" w:rsidRDefault="0008415D"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1</w:t>
                  </w:r>
                  <w:r w:rsidR="000A4DB0">
                    <w:rPr>
                      <w:rFonts w:ascii="Times New Roman" w:eastAsia="Times New Roman" w:hAnsi="Times New Roman"/>
                      <w:b/>
                      <w:sz w:val="22"/>
                      <w:szCs w:val="22"/>
                      <w:lang w:val="sr-Cyrl-RS"/>
                    </w:rPr>
                    <w:t xml:space="preserve"> и 2</w:t>
                  </w:r>
                </w:p>
              </w:tc>
            </w:tr>
            <w:tr w:rsidR="008144D1" w:rsidRPr="004529AD" w14:paraId="27C834E5" w14:textId="77777777" w:rsidTr="0008415D">
              <w:trPr>
                <w:trHeight w:val="244"/>
              </w:trPr>
              <w:tc>
                <w:tcPr>
                  <w:tcW w:w="8725" w:type="dxa"/>
                  <w:gridSpan w:val="4"/>
                  <w:vAlign w:val="center"/>
                </w:tcPr>
                <w:p w14:paraId="5B3BFF91" w14:textId="0959D2EE" w:rsidR="008144D1" w:rsidRPr="004529AD" w:rsidRDefault="008144D1"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 xml:space="preserve">Брисање субјекта и објеката по захтеву </w:t>
                  </w:r>
                </w:p>
              </w:tc>
            </w:tr>
            <w:tr w:rsidR="008144D1" w:rsidRPr="004529AD" w14:paraId="613C69D8" w14:textId="77777777" w:rsidTr="0020335D">
              <w:trPr>
                <w:trHeight w:val="244"/>
              </w:trPr>
              <w:tc>
                <w:tcPr>
                  <w:tcW w:w="3632" w:type="dxa"/>
                  <w:vAlign w:val="center"/>
                </w:tcPr>
                <w:p w14:paraId="7D469C5D" w14:textId="5E660DFA" w:rsidR="008144D1" w:rsidRPr="004529AD" w:rsidRDefault="008144D1" w:rsidP="00871AE6">
                  <w:pPr>
                    <w:jc w:val="left"/>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Измена форме и финалног акта Захтев уместо пријаве, решење уместо потврде</w:t>
                  </w:r>
                </w:p>
              </w:tc>
              <w:tc>
                <w:tcPr>
                  <w:tcW w:w="1313" w:type="dxa"/>
                  <w:vAlign w:val="center"/>
                </w:tcPr>
                <w:p w14:paraId="18E993F9" w14:textId="3901C600" w:rsidR="008144D1" w:rsidRPr="004529AD" w:rsidRDefault="008144D1"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Х</w:t>
                  </w:r>
                </w:p>
              </w:tc>
              <w:tc>
                <w:tcPr>
                  <w:tcW w:w="1350" w:type="dxa"/>
                  <w:vAlign w:val="center"/>
                </w:tcPr>
                <w:p w14:paraId="53DE786B" w14:textId="77777777" w:rsidR="008144D1" w:rsidRPr="004529AD" w:rsidRDefault="008144D1" w:rsidP="00114CAC">
                  <w:pPr>
                    <w:jc w:val="center"/>
                    <w:rPr>
                      <w:rFonts w:ascii="Times New Roman" w:eastAsia="Times New Roman" w:hAnsi="Times New Roman"/>
                      <w:b/>
                      <w:sz w:val="22"/>
                      <w:szCs w:val="22"/>
                      <w:lang w:val="sr-Cyrl-RS"/>
                    </w:rPr>
                  </w:pPr>
                </w:p>
              </w:tc>
              <w:tc>
                <w:tcPr>
                  <w:tcW w:w="2430" w:type="dxa"/>
                  <w:vAlign w:val="center"/>
                </w:tcPr>
                <w:p w14:paraId="18BE8D38" w14:textId="79432964" w:rsidR="008144D1" w:rsidRPr="00BB312A" w:rsidRDefault="008144D1"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Latn-RS"/>
                    </w:rPr>
                    <w:t>1</w:t>
                  </w:r>
                  <w:r w:rsidR="00BB312A">
                    <w:rPr>
                      <w:rFonts w:ascii="Times New Roman" w:eastAsia="Times New Roman" w:hAnsi="Times New Roman"/>
                      <w:b/>
                      <w:sz w:val="22"/>
                      <w:szCs w:val="22"/>
                      <w:lang w:val="sr-Cyrl-RS"/>
                    </w:rPr>
                    <w:t xml:space="preserve"> и 2</w:t>
                  </w:r>
                </w:p>
              </w:tc>
            </w:tr>
            <w:tr w:rsidR="008144D1" w:rsidRPr="004529AD" w14:paraId="3EC5E705" w14:textId="77777777" w:rsidTr="0020335D">
              <w:trPr>
                <w:trHeight w:val="244"/>
              </w:trPr>
              <w:tc>
                <w:tcPr>
                  <w:tcW w:w="3632" w:type="dxa"/>
                  <w:vAlign w:val="center"/>
                </w:tcPr>
                <w:p w14:paraId="168E4058" w14:textId="15C849FE" w:rsidR="008144D1" w:rsidRPr="004529AD" w:rsidRDefault="008144D1" w:rsidP="00871AE6">
                  <w:pPr>
                    <w:jc w:val="left"/>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Дигитализација и унапређење постојећег обрасца захтева</w:t>
                  </w:r>
                </w:p>
              </w:tc>
              <w:tc>
                <w:tcPr>
                  <w:tcW w:w="1313" w:type="dxa"/>
                  <w:vAlign w:val="center"/>
                </w:tcPr>
                <w:p w14:paraId="6A4738F2" w14:textId="2BC7E14C" w:rsidR="008144D1" w:rsidRPr="004529AD" w:rsidRDefault="008144D1"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Х</w:t>
                  </w:r>
                </w:p>
              </w:tc>
              <w:tc>
                <w:tcPr>
                  <w:tcW w:w="1350" w:type="dxa"/>
                  <w:vAlign w:val="center"/>
                </w:tcPr>
                <w:p w14:paraId="496098F8" w14:textId="77777777" w:rsidR="008144D1" w:rsidRPr="004529AD" w:rsidRDefault="008144D1" w:rsidP="00114CAC">
                  <w:pPr>
                    <w:jc w:val="center"/>
                    <w:rPr>
                      <w:rFonts w:ascii="Times New Roman" w:eastAsia="Times New Roman" w:hAnsi="Times New Roman"/>
                      <w:b/>
                      <w:sz w:val="22"/>
                      <w:szCs w:val="22"/>
                      <w:lang w:val="sr-Cyrl-RS"/>
                    </w:rPr>
                  </w:pPr>
                </w:p>
              </w:tc>
              <w:tc>
                <w:tcPr>
                  <w:tcW w:w="2430" w:type="dxa"/>
                  <w:vAlign w:val="center"/>
                </w:tcPr>
                <w:p w14:paraId="19D94201" w14:textId="4CD035D4" w:rsidR="008144D1" w:rsidRPr="004529AD" w:rsidRDefault="00563006" w:rsidP="00114CAC">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1 и </w:t>
                  </w:r>
                  <w:r w:rsidR="008144D1" w:rsidRPr="004529AD">
                    <w:rPr>
                      <w:rFonts w:ascii="Times New Roman" w:eastAsia="Times New Roman" w:hAnsi="Times New Roman"/>
                      <w:b/>
                      <w:sz w:val="22"/>
                      <w:szCs w:val="22"/>
                      <w:lang w:val="sr-Cyrl-RS"/>
                    </w:rPr>
                    <w:t>2</w:t>
                  </w:r>
                </w:p>
              </w:tc>
            </w:tr>
            <w:tr w:rsidR="008144D1" w:rsidRPr="004529AD" w14:paraId="3E300440" w14:textId="77777777" w:rsidTr="0020335D">
              <w:trPr>
                <w:trHeight w:val="489"/>
              </w:trPr>
              <w:tc>
                <w:tcPr>
                  <w:tcW w:w="3632" w:type="dxa"/>
                  <w:vAlign w:val="center"/>
                </w:tcPr>
                <w:p w14:paraId="1E97ACE4" w14:textId="531FD50E" w:rsidR="008144D1" w:rsidRPr="004529AD" w:rsidRDefault="008144D1" w:rsidP="00C70F1B">
                  <w:pPr>
                    <w:jc w:val="left"/>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Документација која се доставља уз образац захтева</w:t>
                  </w:r>
                </w:p>
              </w:tc>
              <w:tc>
                <w:tcPr>
                  <w:tcW w:w="1313" w:type="dxa"/>
                  <w:vAlign w:val="center"/>
                </w:tcPr>
                <w:p w14:paraId="3BD06DF0" w14:textId="073D50B5" w:rsidR="008144D1" w:rsidRPr="004529AD" w:rsidRDefault="008144D1" w:rsidP="00114CAC">
                  <w:pPr>
                    <w:jc w:val="center"/>
                    <w:rPr>
                      <w:rFonts w:ascii="Times New Roman" w:eastAsia="Times New Roman" w:hAnsi="Times New Roman"/>
                      <w:b/>
                      <w:sz w:val="22"/>
                      <w:szCs w:val="22"/>
                      <w:lang w:val="sr-Latn-RS"/>
                    </w:rPr>
                  </w:pPr>
                  <w:r w:rsidRPr="004529AD">
                    <w:rPr>
                      <w:rFonts w:ascii="Times New Roman" w:eastAsia="Times New Roman" w:hAnsi="Times New Roman"/>
                      <w:b/>
                      <w:sz w:val="22"/>
                      <w:szCs w:val="22"/>
                      <w:lang w:val="sr-Latn-RS"/>
                    </w:rPr>
                    <w:t>X</w:t>
                  </w:r>
                </w:p>
              </w:tc>
              <w:tc>
                <w:tcPr>
                  <w:tcW w:w="1350" w:type="dxa"/>
                  <w:vAlign w:val="center"/>
                </w:tcPr>
                <w:p w14:paraId="46165220" w14:textId="77777777" w:rsidR="008144D1" w:rsidRPr="004529AD" w:rsidRDefault="008144D1" w:rsidP="00114CAC">
                  <w:pPr>
                    <w:jc w:val="center"/>
                    <w:rPr>
                      <w:rFonts w:ascii="Times New Roman" w:eastAsia="Times New Roman" w:hAnsi="Times New Roman"/>
                      <w:b/>
                      <w:sz w:val="22"/>
                      <w:szCs w:val="22"/>
                      <w:lang w:val="sr-Cyrl-RS"/>
                    </w:rPr>
                  </w:pPr>
                </w:p>
              </w:tc>
              <w:tc>
                <w:tcPr>
                  <w:tcW w:w="2430" w:type="dxa"/>
                  <w:vAlign w:val="center"/>
                </w:tcPr>
                <w:p w14:paraId="61596978" w14:textId="7C4060D8" w:rsidR="008144D1" w:rsidRPr="002A27A8" w:rsidRDefault="00563006" w:rsidP="00114CAC">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 и 2</w:t>
                  </w:r>
                </w:p>
              </w:tc>
            </w:tr>
            <w:tr w:rsidR="008144D1" w:rsidRPr="004529AD" w14:paraId="18B16A3D" w14:textId="77777777" w:rsidTr="0020335D">
              <w:trPr>
                <w:trHeight w:val="489"/>
              </w:trPr>
              <w:tc>
                <w:tcPr>
                  <w:tcW w:w="3632" w:type="dxa"/>
                  <w:vAlign w:val="center"/>
                </w:tcPr>
                <w:p w14:paraId="7D70C8B5" w14:textId="129736F5" w:rsidR="008144D1" w:rsidRPr="004529AD" w:rsidRDefault="008144D1" w:rsidP="00C70F1B">
                  <w:pPr>
                    <w:jc w:val="left"/>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Скраћење рокова обраде захтева</w:t>
                  </w:r>
                  <w:r w:rsidRPr="004529AD">
                    <w:rPr>
                      <w:rFonts w:ascii="Times New Roman" w:eastAsia="Times New Roman" w:hAnsi="Times New Roman"/>
                      <w:b/>
                      <w:sz w:val="22"/>
                      <w:szCs w:val="22"/>
                      <w:lang w:val="sr-Latn-RS"/>
                    </w:rPr>
                    <w:t xml:space="preserve"> </w:t>
                  </w:r>
                  <w:r w:rsidRPr="004529AD">
                    <w:rPr>
                      <w:rFonts w:ascii="Times New Roman" w:eastAsia="Times New Roman" w:hAnsi="Times New Roman"/>
                      <w:b/>
                      <w:sz w:val="22"/>
                      <w:szCs w:val="22"/>
                      <w:lang w:val="sr-Cyrl-RS"/>
                    </w:rPr>
                    <w:t>и увођење Ћутања управе као одобрења</w:t>
                  </w:r>
                </w:p>
              </w:tc>
              <w:tc>
                <w:tcPr>
                  <w:tcW w:w="1313" w:type="dxa"/>
                  <w:vAlign w:val="center"/>
                </w:tcPr>
                <w:p w14:paraId="6AD0CFBF" w14:textId="5BEA5B30" w:rsidR="008144D1" w:rsidRPr="004529AD" w:rsidRDefault="008144D1"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Х</w:t>
                  </w:r>
                </w:p>
              </w:tc>
              <w:tc>
                <w:tcPr>
                  <w:tcW w:w="1350" w:type="dxa"/>
                  <w:vAlign w:val="center"/>
                </w:tcPr>
                <w:p w14:paraId="67BEC64C" w14:textId="77777777" w:rsidR="008144D1" w:rsidRPr="004529AD" w:rsidRDefault="008144D1" w:rsidP="00114CAC">
                  <w:pPr>
                    <w:jc w:val="center"/>
                    <w:rPr>
                      <w:rFonts w:ascii="Times New Roman" w:eastAsia="Times New Roman" w:hAnsi="Times New Roman"/>
                      <w:b/>
                      <w:sz w:val="22"/>
                      <w:szCs w:val="22"/>
                      <w:lang w:val="sr-Cyrl-RS"/>
                    </w:rPr>
                  </w:pPr>
                </w:p>
              </w:tc>
              <w:tc>
                <w:tcPr>
                  <w:tcW w:w="2430" w:type="dxa"/>
                  <w:vAlign w:val="center"/>
                </w:tcPr>
                <w:p w14:paraId="1CCA51D0" w14:textId="48B91F39" w:rsidR="008144D1" w:rsidRPr="004529AD" w:rsidRDefault="008144D1" w:rsidP="00114CAC">
                  <w:pPr>
                    <w:jc w:val="cente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Latn-RS"/>
                    </w:rPr>
                    <w:t>1</w:t>
                  </w:r>
                </w:p>
              </w:tc>
            </w:tr>
          </w:tbl>
          <w:p w14:paraId="6E28D8C5" w14:textId="54DD5E97" w:rsidR="00CA1CE9" w:rsidRPr="000A4DB0" w:rsidRDefault="00CA1CE9" w:rsidP="00BB2C8C">
            <w:pPr>
              <w:pStyle w:val="NormalWeb"/>
              <w:spacing w:before="120" w:beforeAutospacing="0" w:after="120" w:afterAutospacing="0"/>
              <w:jc w:val="both"/>
              <w:rPr>
                <w:b/>
                <w:sz w:val="22"/>
                <w:szCs w:val="22"/>
                <w:lang w:val="sr-Latn-RS"/>
              </w:rPr>
            </w:pPr>
          </w:p>
        </w:tc>
      </w:tr>
      <w:tr w:rsidR="00CA1CE9" w:rsidRPr="004529AD" w14:paraId="0B4EEBB8" w14:textId="77777777" w:rsidTr="00114CAC">
        <w:trPr>
          <w:trHeight w:val="454"/>
        </w:trPr>
        <w:tc>
          <w:tcPr>
            <w:tcW w:w="9060" w:type="dxa"/>
            <w:gridSpan w:val="2"/>
            <w:shd w:val="clear" w:color="auto" w:fill="DBE5F1" w:themeFill="accent1" w:themeFillTint="33"/>
            <w:vAlign w:val="center"/>
          </w:tcPr>
          <w:p w14:paraId="30CB88E1" w14:textId="18030B78" w:rsidR="00CA1CE9" w:rsidRPr="004529AD" w:rsidRDefault="00CA1CE9" w:rsidP="00C70F1B">
            <w:pPr>
              <w:pStyle w:val="NormalWeb"/>
              <w:numPr>
                <w:ilvl w:val="0"/>
                <w:numId w:val="23"/>
              </w:numPr>
              <w:spacing w:before="120" w:beforeAutospacing="0" w:after="120" w:afterAutospacing="0"/>
              <w:jc w:val="center"/>
              <w:rPr>
                <w:b/>
                <w:sz w:val="22"/>
                <w:szCs w:val="22"/>
                <w:lang w:val="sr-Cyrl-RS"/>
              </w:rPr>
            </w:pPr>
            <w:r w:rsidRPr="004529AD">
              <w:rPr>
                <w:b/>
                <w:sz w:val="22"/>
                <w:szCs w:val="22"/>
                <w:lang w:val="sr-Cyrl-RS"/>
              </w:rPr>
              <w:lastRenderedPageBreak/>
              <w:t>ОБРАЗЛОЖЕЊЕ</w:t>
            </w:r>
          </w:p>
        </w:tc>
      </w:tr>
      <w:tr w:rsidR="00CA1CE9" w:rsidRPr="004529AD" w14:paraId="4C67EFD3" w14:textId="77777777" w:rsidTr="00114CAC">
        <w:trPr>
          <w:trHeight w:val="454"/>
        </w:trPr>
        <w:tc>
          <w:tcPr>
            <w:tcW w:w="9060" w:type="dxa"/>
            <w:gridSpan w:val="2"/>
            <w:shd w:val="clear" w:color="auto" w:fill="auto"/>
          </w:tcPr>
          <w:p w14:paraId="6C4C682F" w14:textId="77777777" w:rsidR="00C53BF8" w:rsidRDefault="00C53BF8" w:rsidP="00C53BF8">
            <w:pPr>
              <w:pStyle w:val="NormalWeb"/>
              <w:spacing w:before="120" w:beforeAutospacing="0" w:after="0" w:afterAutospacing="0"/>
              <w:jc w:val="both"/>
              <w:rPr>
                <w:bCs/>
                <w:sz w:val="22"/>
                <w:szCs w:val="22"/>
                <w:shd w:val="clear" w:color="auto" w:fill="FFFFFF"/>
                <w:lang w:val="sr-Cyrl-RS"/>
              </w:rPr>
            </w:pPr>
            <w:r w:rsidRPr="00732AF7">
              <w:rPr>
                <w:bCs/>
                <w:sz w:val="22"/>
                <w:szCs w:val="22"/>
                <w:shd w:val="clear" w:color="auto" w:fill="FFFFFF"/>
                <w:lang w:val="sr-Cyrl-RS"/>
              </w:rPr>
              <w:t>Ресорно министартво је планирало дигитализацију овог административног поступка, чиме ће се омогућити електронско подношење захтева, електронска обрада података, слање аката електронским путем, као и преузимање података из више јавних регистара. Увођење електронске процедура ће омогућити спровођење ове процедуре у складу са чланом 9. и 103. Закона о општем управном поступку и чланом 18</w:t>
            </w:r>
            <w:r>
              <w:rPr>
                <w:bCs/>
                <w:sz w:val="22"/>
                <w:szCs w:val="22"/>
                <w:shd w:val="clear" w:color="auto" w:fill="FFFFFF"/>
                <w:lang w:val="sr-Cyrl-RS"/>
              </w:rPr>
              <w:t xml:space="preserve">. Закона о електронској управи. </w:t>
            </w:r>
          </w:p>
          <w:p w14:paraId="4A45CF01" w14:textId="77777777" w:rsidR="00C53BF8" w:rsidRDefault="00C53BF8" w:rsidP="00C53BF8">
            <w:pPr>
              <w:pStyle w:val="NormalWeb"/>
              <w:spacing w:before="120" w:beforeAutospacing="0" w:after="0" w:afterAutospacing="0"/>
              <w:jc w:val="both"/>
              <w:rPr>
                <w:bCs/>
                <w:sz w:val="22"/>
                <w:szCs w:val="22"/>
                <w:shd w:val="clear" w:color="auto" w:fill="FFFFFF"/>
                <w:lang w:val="sr-Cyrl-RS"/>
              </w:rPr>
            </w:pPr>
            <w:r>
              <w:rPr>
                <w:bCs/>
                <w:sz w:val="22"/>
                <w:szCs w:val="22"/>
                <w:shd w:val="clear" w:color="auto" w:fill="FFFFFF"/>
                <w:lang w:val="sr-Cyrl-RS"/>
              </w:rPr>
              <w:t xml:space="preserve">Централни регистар објеката представљаће саставни део информационог система еАграр. </w:t>
            </w:r>
          </w:p>
          <w:p w14:paraId="732343D5" w14:textId="77777777" w:rsidR="00C53BF8" w:rsidRPr="00732AF7" w:rsidRDefault="00C53BF8" w:rsidP="00C53BF8">
            <w:pPr>
              <w:pStyle w:val="NormalWeb"/>
              <w:spacing w:before="120" w:beforeAutospacing="0" w:after="0" w:afterAutospacing="0"/>
              <w:jc w:val="both"/>
              <w:rPr>
                <w:b/>
                <w:bCs/>
                <w:sz w:val="22"/>
                <w:szCs w:val="22"/>
                <w:shd w:val="clear" w:color="auto" w:fill="FFFFFF"/>
                <w:lang w:val="sr-Cyrl-RS"/>
              </w:rPr>
            </w:pPr>
            <w:r>
              <w:rPr>
                <w:bCs/>
                <w:sz w:val="22"/>
                <w:szCs w:val="22"/>
                <w:shd w:val="clear" w:color="auto" w:fill="FFFFFF"/>
                <w:lang w:val="sr-Cyrl-RS"/>
              </w:rPr>
              <w:t>До изградње информационог система еАграр предлажемо да се омогући електронско подношење захтева путем портала еУправа.</w:t>
            </w:r>
          </w:p>
          <w:p w14:paraId="0223A567" w14:textId="77777777" w:rsidR="00CE375A" w:rsidRPr="004529AD" w:rsidRDefault="00CE375A" w:rsidP="00DE7C76">
            <w:pPr>
              <w:rPr>
                <w:rFonts w:ascii="Times New Roman" w:hAnsi="Times New Roman"/>
                <w:b/>
                <w:sz w:val="22"/>
                <w:szCs w:val="22"/>
                <w:lang w:val="sr-Latn-RS"/>
              </w:rPr>
            </w:pPr>
          </w:p>
          <w:p w14:paraId="7EA583BF" w14:textId="2D6B2A20" w:rsidR="004529AD" w:rsidRPr="004529AD" w:rsidRDefault="004529AD" w:rsidP="004529AD">
            <w:pPr>
              <w:jc w:val="center"/>
              <w:rPr>
                <w:rFonts w:ascii="Times New Roman" w:hAnsi="Times New Roman"/>
                <w:sz w:val="22"/>
                <w:szCs w:val="22"/>
                <w:u w:val="single"/>
                <w:lang w:val="sr-Cyrl-RS"/>
              </w:rPr>
            </w:pPr>
            <w:r w:rsidRPr="004529AD">
              <w:rPr>
                <w:rFonts w:ascii="Times New Roman" w:hAnsi="Times New Roman"/>
                <w:sz w:val="22"/>
                <w:szCs w:val="22"/>
                <w:u w:val="single"/>
                <w:lang w:val="sr-Cyrl-RS"/>
              </w:rPr>
              <w:t>Брисање субјекта и објеката по службеној дужности</w:t>
            </w:r>
          </w:p>
          <w:p w14:paraId="2EBC2728" w14:textId="033BE12D" w:rsidR="004529AD" w:rsidRPr="004529AD" w:rsidRDefault="004529AD" w:rsidP="00DE7C76">
            <w:pPr>
              <w:rPr>
                <w:rFonts w:ascii="Times New Roman" w:hAnsi="Times New Roman"/>
                <w:b/>
                <w:sz w:val="22"/>
                <w:szCs w:val="22"/>
                <w:lang w:val="sr-Cyrl-RS"/>
              </w:rPr>
            </w:pPr>
          </w:p>
          <w:p w14:paraId="6CEB8ED3" w14:textId="6F6E657E" w:rsidR="004529AD" w:rsidRPr="004529AD" w:rsidRDefault="00DB2008" w:rsidP="00DB2008">
            <w:pPr>
              <w:rPr>
                <w:rFonts w:ascii="Times New Roman" w:eastAsia="Times New Roman" w:hAnsi="Times New Roman"/>
                <w:b/>
                <w:sz w:val="22"/>
                <w:szCs w:val="22"/>
                <w:lang w:val="sr-Cyrl-RS"/>
              </w:rPr>
            </w:pPr>
            <w:r w:rsidRPr="004529AD">
              <w:rPr>
                <w:rFonts w:ascii="Times New Roman" w:eastAsia="Times New Roman" w:hAnsi="Times New Roman"/>
                <w:b/>
                <w:sz w:val="22"/>
                <w:szCs w:val="22"/>
                <w:lang w:val="sr-Cyrl-RS"/>
              </w:rPr>
              <w:t>3.1. Измене и допуне прописа у циљу појашњавања брисања субјекта и објеката из ЦРО по службеној дужности</w:t>
            </w:r>
          </w:p>
          <w:p w14:paraId="7D75AF66" w14:textId="6E3B799E" w:rsidR="00DB2008" w:rsidRPr="004529AD" w:rsidRDefault="00DB2008" w:rsidP="00DB2008">
            <w:pPr>
              <w:rPr>
                <w:rFonts w:ascii="Times New Roman" w:hAnsi="Times New Roman"/>
                <w:sz w:val="22"/>
                <w:szCs w:val="22"/>
                <w:lang w:val="sr-Cyrl-RS"/>
              </w:rPr>
            </w:pPr>
            <w:r w:rsidRPr="004529AD">
              <w:rPr>
                <w:rFonts w:ascii="Times New Roman" w:hAnsi="Times New Roman"/>
                <w:sz w:val="22"/>
                <w:szCs w:val="22"/>
                <w:lang w:val="sr-Cyrl-RS"/>
              </w:rPr>
              <w:t>У предлогу оптимизације, предложено је да се брисање врши на следећи начин:</w:t>
            </w:r>
          </w:p>
          <w:p w14:paraId="4C061E32" w14:textId="2509413F" w:rsidR="00DB2008" w:rsidRDefault="00DB2008" w:rsidP="00DB2008">
            <w:pPr>
              <w:pStyle w:val="ListParagraph"/>
              <w:numPr>
                <w:ilvl w:val="0"/>
                <w:numId w:val="36"/>
              </w:numPr>
              <w:ind w:left="360"/>
              <w:rPr>
                <w:rFonts w:ascii="Times New Roman" w:hAnsi="Times New Roman"/>
                <w:sz w:val="22"/>
                <w:szCs w:val="22"/>
                <w:lang w:val="sr-Cyrl-RS"/>
              </w:rPr>
            </w:pPr>
            <w:r w:rsidRPr="004529AD">
              <w:rPr>
                <w:rFonts w:ascii="Times New Roman" w:hAnsi="Times New Roman"/>
                <w:sz w:val="22"/>
                <w:szCs w:val="22"/>
                <w:lang w:val="sr-Cyrl-RS"/>
              </w:rPr>
              <w:t>По службеној дужности:</w:t>
            </w:r>
          </w:p>
          <w:p w14:paraId="52DC0DEC" w14:textId="6F18D30B" w:rsidR="008144D1" w:rsidRPr="004529AD" w:rsidRDefault="008144D1" w:rsidP="008144D1">
            <w:pPr>
              <w:pStyle w:val="ListParagraph"/>
              <w:ind w:left="360"/>
              <w:rPr>
                <w:rFonts w:ascii="Times New Roman" w:hAnsi="Times New Roman"/>
                <w:sz w:val="22"/>
                <w:szCs w:val="22"/>
                <w:lang w:val="sr-Cyrl-RS"/>
              </w:rPr>
            </w:pPr>
          </w:p>
          <w:p w14:paraId="2FA93777" w14:textId="6784014F" w:rsidR="004529AD" w:rsidRPr="000A4DB0" w:rsidRDefault="00DB2008" w:rsidP="000A4DB0">
            <w:pPr>
              <w:pStyle w:val="ListParagraph"/>
              <w:numPr>
                <w:ilvl w:val="0"/>
                <w:numId w:val="37"/>
              </w:numPr>
              <w:ind w:left="720"/>
              <w:rPr>
                <w:rFonts w:ascii="Times New Roman" w:hAnsi="Times New Roman"/>
                <w:sz w:val="22"/>
                <w:szCs w:val="22"/>
                <w:lang w:val="sr-Cyrl-RS"/>
              </w:rPr>
            </w:pPr>
            <w:r w:rsidRPr="004529AD">
              <w:rPr>
                <w:rFonts w:ascii="Times New Roman" w:hAnsi="Times New Roman"/>
                <w:sz w:val="22"/>
                <w:szCs w:val="22"/>
                <w:lang w:val="sr-Cyrl-RS"/>
              </w:rPr>
              <w:t xml:space="preserve">У </w:t>
            </w:r>
            <w:r w:rsidRPr="004529AD">
              <w:rPr>
                <w:rFonts w:ascii="Times New Roman" w:hAnsi="Times New Roman"/>
                <w:sz w:val="22"/>
                <w:szCs w:val="22"/>
                <w:lang w:val="sr-Latn-RS"/>
              </w:rPr>
              <w:t>случају брисања регистрованог субјекта из АПР-а</w:t>
            </w:r>
            <w:r w:rsidR="008144D1">
              <w:rPr>
                <w:rFonts w:ascii="Times New Roman" w:hAnsi="Times New Roman"/>
                <w:sz w:val="22"/>
                <w:szCs w:val="22"/>
                <w:lang w:val="sr-Cyrl-RS"/>
              </w:rPr>
              <w:t xml:space="preserve"> (више у препоруци 3.2.)</w:t>
            </w:r>
          </w:p>
          <w:p w14:paraId="16DD7AE0" w14:textId="4E82D134" w:rsidR="004529AD" w:rsidRPr="004529AD" w:rsidRDefault="004529AD" w:rsidP="004529AD">
            <w:pPr>
              <w:pStyle w:val="ListParagraph"/>
              <w:rPr>
                <w:rFonts w:ascii="Times New Roman" w:hAnsi="Times New Roman"/>
                <w:sz w:val="22"/>
                <w:szCs w:val="22"/>
                <w:lang w:val="sr-Cyrl-RS"/>
              </w:rPr>
            </w:pPr>
            <w:r w:rsidRPr="004529AD">
              <w:rPr>
                <w:rFonts w:ascii="Times New Roman" w:hAnsi="Times New Roman"/>
                <w:sz w:val="22"/>
                <w:szCs w:val="22"/>
                <w:lang w:val="sr-Cyrl-RS"/>
              </w:rPr>
              <w:t>У овом случају АПР би по службеној дужности (пожељно путем сервисне магистрале) Пољопривредној инспекцији проследио податке о гашењу привредног субјекта са одређеним матичним бројем. Пољопривредна инспекција би по службеној дужности обрисала субјекат са наведеним МБ и све објекте које је субјекат уписао.</w:t>
            </w:r>
          </w:p>
          <w:p w14:paraId="5A1E6BEC" w14:textId="0BA099E6" w:rsidR="004529AD" w:rsidRPr="004529AD" w:rsidRDefault="004529AD" w:rsidP="004529AD">
            <w:pPr>
              <w:pStyle w:val="ListParagraph"/>
              <w:rPr>
                <w:rFonts w:ascii="Times New Roman" w:hAnsi="Times New Roman"/>
                <w:sz w:val="22"/>
                <w:szCs w:val="22"/>
                <w:lang w:val="sr-Cyrl-RS"/>
              </w:rPr>
            </w:pPr>
          </w:p>
          <w:p w14:paraId="2E7F0B30" w14:textId="05AD1B7D" w:rsidR="004529AD" w:rsidRPr="000A4DB0" w:rsidRDefault="00DB2008" w:rsidP="000A4DB0">
            <w:pPr>
              <w:pStyle w:val="ListParagraph"/>
              <w:numPr>
                <w:ilvl w:val="0"/>
                <w:numId w:val="37"/>
              </w:numPr>
              <w:ind w:left="720"/>
              <w:rPr>
                <w:rFonts w:ascii="Times New Roman" w:hAnsi="Times New Roman"/>
                <w:sz w:val="22"/>
                <w:szCs w:val="22"/>
                <w:lang w:val="sr-Cyrl-RS"/>
              </w:rPr>
            </w:pPr>
            <w:r w:rsidRPr="004529AD">
              <w:rPr>
                <w:rFonts w:ascii="Times New Roman" w:hAnsi="Times New Roman"/>
                <w:sz w:val="22"/>
                <w:szCs w:val="22"/>
                <w:lang w:val="sr-Cyrl-RS"/>
              </w:rPr>
              <w:t xml:space="preserve">На основу </w:t>
            </w:r>
            <w:r w:rsidRPr="004529AD">
              <w:rPr>
                <w:rFonts w:ascii="Times New Roman" w:hAnsi="Times New Roman"/>
                <w:sz w:val="22"/>
                <w:szCs w:val="22"/>
                <w:lang w:val="sr-Latn-RS"/>
              </w:rPr>
              <w:t>података са терена</w:t>
            </w:r>
            <w:r w:rsidRPr="004529AD">
              <w:rPr>
                <w:rFonts w:ascii="Times New Roman" w:hAnsi="Times New Roman"/>
                <w:sz w:val="22"/>
                <w:szCs w:val="22"/>
                <w:lang w:val="sr-Cyrl-RS"/>
              </w:rPr>
              <w:t>;</w:t>
            </w:r>
          </w:p>
          <w:p w14:paraId="1DBB8AF4" w14:textId="4B82AB09" w:rsidR="00DB2008" w:rsidRDefault="005A15CD" w:rsidP="000A4DB0">
            <w:pPr>
              <w:pStyle w:val="ListParagraph"/>
              <w:rPr>
                <w:rFonts w:ascii="Times New Roman" w:hAnsi="Times New Roman"/>
                <w:sz w:val="22"/>
                <w:szCs w:val="22"/>
                <w:lang w:val="sr-Latn-RS"/>
              </w:rPr>
            </w:pPr>
            <w:r w:rsidRPr="004529AD">
              <w:rPr>
                <w:rFonts w:ascii="Times New Roman" w:hAnsi="Times New Roman"/>
                <w:sz w:val="22"/>
                <w:szCs w:val="22"/>
                <w:lang w:val="sr-Cyrl-RS"/>
              </w:rPr>
              <w:t>У овом случају, потребно је у ЗБХ прецизирати ко и са којим доказима може покренути поступак брисања субјекта или објекта из ЦРО по службеној дужности. Предлажемо да се поступак брисања може покренути од стране органа надлежних за надзор над применом ЗБХ тако што обавештавају ЦРО документом са својством јавне исправе попут решења, записника или пресуде надлежног суда. На основу достављеног документа службеници могу по службеној дужности покренути брисање података у ЦРО.</w:t>
            </w:r>
          </w:p>
          <w:p w14:paraId="6EE84C7D" w14:textId="77777777" w:rsidR="000A4DB0" w:rsidRPr="000A4DB0" w:rsidRDefault="000A4DB0" w:rsidP="000A4DB0">
            <w:pPr>
              <w:pStyle w:val="ListParagraph"/>
              <w:rPr>
                <w:rFonts w:ascii="Times New Roman" w:hAnsi="Times New Roman"/>
                <w:sz w:val="22"/>
                <w:szCs w:val="22"/>
                <w:lang w:val="sr-Latn-RS"/>
              </w:rPr>
            </w:pPr>
          </w:p>
          <w:p w14:paraId="3ECE6BE3" w14:textId="13AFECC7" w:rsidR="00DB2008" w:rsidRPr="000A4DB0" w:rsidRDefault="00DB2008" w:rsidP="00577C5A">
            <w:pPr>
              <w:jc w:val="center"/>
              <w:rPr>
                <w:rFonts w:ascii="Times New Roman" w:hAnsi="Times New Roman"/>
                <w:sz w:val="22"/>
                <w:szCs w:val="22"/>
                <w:lang w:val="sr-Cyrl-RS"/>
              </w:rPr>
            </w:pPr>
            <w:r w:rsidRPr="004529AD">
              <w:rPr>
                <w:rFonts w:ascii="Times New Roman" w:eastAsia="Times New Roman" w:hAnsi="Times New Roman"/>
                <w:b/>
                <w:i/>
                <w:sz w:val="22"/>
                <w:szCs w:val="22"/>
                <w:lang w:val="sr-Cyrl-RS"/>
              </w:rPr>
              <w:t>За спровођење ове препоруке потребна је измена Закон</w:t>
            </w:r>
            <w:r w:rsidR="00E40616">
              <w:rPr>
                <w:rFonts w:ascii="Times New Roman" w:eastAsia="Times New Roman" w:hAnsi="Times New Roman"/>
                <w:b/>
                <w:i/>
                <w:sz w:val="22"/>
                <w:szCs w:val="22"/>
                <w:lang w:val="sr-Cyrl-RS"/>
              </w:rPr>
              <w:t>а</w:t>
            </w:r>
            <w:r w:rsidRPr="004529AD">
              <w:rPr>
                <w:rFonts w:ascii="Times New Roman" w:eastAsia="Times New Roman" w:hAnsi="Times New Roman"/>
                <w:b/>
                <w:i/>
                <w:sz w:val="22"/>
                <w:szCs w:val="22"/>
                <w:lang w:val="sr-Cyrl-RS"/>
              </w:rPr>
              <w:t xml:space="preserve"> о безбедности хране</w:t>
            </w:r>
            <w:r w:rsidR="000A4DB0">
              <w:rPr>
                <w:rFonts w:ascii="Times New Roman" w:eastAsia="Times New Roman" w:hAnsi="Times New Roman"/>
                <w:b/>
                <w:i/>
                <w:sz w:val="22"/>
                <w:szCs w:val="22"/>
                <w:lang w:val="sr-Latn-RS"/>
              </w:rPr>
              <w:t xml:space="preserve"> </w:t>
            </w:r>
            <w:r w:rsidR="000A4DB0">
              <w:rPr>
                <w:rFonts w:ascii="Times New Roman" w:eastAsia="Times New Roman" w:hAnsi="Times New Roman"/>
                <w:b/>
                <w:i/>
                <w:sz w:val="22"/>
                <w:szCs w:val="22"/>
                <w:lang w:val="sr-Cyrl-RS"/>
              </w:rPr>
              <w:t>и Правилника о условима и начину за упис, измену и брисање из ЦРО-а</w:t>
            </w:r>
          </w:p>
          <w:p w14:paraId="250B8485" w14:textId="77777777" w:rsidR="00E40616" w:rsidRDefault="00E40616" w:rsidP="00E40616">
            <w:pPr>
              <w:jc w:val="center"/>
              <w:rPr>
                <w:rFonts w:ascii="Times New Roman" w:hAnsi="Times New Roman"/>
                <w:sz w:val="22"/>
                <w:szCs w:val="22"/>
                <w:u w:val="single"/>
                <w:lang w:val="sr-Cyrl-RS"/>
              </w:rPr>
            </w:pPr>
          </w:p>
          <w:p w14:paraId="72416FE0" w14:textId="35A56474" w:rsidR="00E40616" w:rsidRPr="00E40616" w:rsidRDefault="00E40616" w:rsidP="00E40616">
            <w:pPr>
              <w:jc w:val="center"/>
              <w:rPr>
                <w:rFonts w:ascii="Times New Roman" w:hAnsi="Times New Roman"/>
                <w:sz w:val="22"/>
                <w:szCs w:val="22"/>
                <w:u w:val="single"/>
                <w:lang w:val="sr-Cyrl-RS"/>
              </w:rPr>
            </w:pPr>
            <w:r>
              <w:rPr>
                <w:rFonts w:ascii="Times New Roman" w:hAnsi="Times New Roman"/>
                <w:sz w:val="22"/>
                <w:szCs w:val="22"/>
                <w:u w:val="single"/>
                <w:lang w:val="sr-Cyrl-RS"/>
              </w:rPr>
              <w:lastRenderedPageBreak/>
              <w:t>Брисање субјекта и објеката по захтеву</w:t>
            </w:r>
          </w:p>
          <w:p w14:paraId="536DC82E" w14:textId="77777777" w:rsidR="00E40616" w:rsidRDefault="00E40616" w:rsidP="00E40616">
            <w:pPr>
              <w:rPr>
                <w:rFonts w:ascii="Times New Roman" w:hAnsi="Times New Roman"/>
                <w:b/>
                <w:sz w:val="22"/>
                <w:szCs w:val="22"/>
                <w:lang w:val="sr-Cyrl-RS"/>
              </w:rPr>
            </w:pPr>
          </w:p>
          <w:p w14:paraId="673DCA9D" w14:textId="7BF60811" w:rsidR="00E40616" w:rsidRPr="004529AD" w:rsidRDefault="000A4DB0" w:rsidP="00E40616">
            <w:pPr>
              <w:rPr>
                <w:rFonts w:ascii="Times New Roman" w:hAnsi="Times New Roman"/>
                <w:b/>
                <w:sz w:val="22"/>
                <w:szCs w:val="22"/>
                <w:lang w:val="sr-Cyrl-RS"/>
              </w:rPr>
            </w:pPr>
            <w:r>
              <w:rPr>
                <w:rFonts w:ascii="Times New Roman" w:hAnsi="Times New Roman"/>
                <w:b/>
                <w:sz w:val="22"/>
                <w:szCs w:val="22"/>
                <w:lang w:val="sr-Cyrl-RS"/>
              </w:rPr>
              <w:t>3.2</w:t>
            </w:r>
            <w:r w:rsidR="00E40616" w:rsidRPr="004529AD">
              <w:rPr>
                <w:rFonts w:ascii="Times New Roman" w:hAnsi="Times New Roman"/>
                <w:b/>
                <w:sz w:val="22"/>
                <w:szCs w:val="22"/>
                <w:lang w:val="sr-Cyrl-RS"/>
              </w:rPr>
              <w:t>. Измена форме и финалног акта - Захтев уместо пријаве, решење уместо потврде</w:t>
            </w:r>
          </w:p>
          <w:p w14:paraId="4892D24F" w14:textId="60649EAD" w:rsidR="00E40616" w:rsidRPr="004529AD" w:rsidRDefault="00E40616" w:rsidP="00E40616">
            <w:pPr>
              <w:rPr>
                <w:rFonts w:ascii="Times New Roman" w:hAnsi="Times New Roman"/>
                <w:b/>
                <w:sz w:val="22"/>
                <w:szCs w:val="22"/>
                <w:lang w:val="sr-Cyrl-RS"/>
              </w:rPr>
            </w:pPr>
            <w:r w:rsidRPr="004529AD">
              <w:rPr>
                <w:rFonts w:ascii="Times New Roman" w:hAnsi="Times New Roman"/>
                <w:sz w:val="22"/>
                <w:szCs w:val="22"/>
                <w:lang w:val="sr-Cyrl-RS"/>
              </w:rPr>
              <w:t>Брисање субјекта и објеката из ЦРО врши се на основу пријаве субјекта у пословању са храном или храном за животиње. Међутим, п</w:t>
            </w:r>
            <w:r w:rsidRPr="004529AD">
              <w:rPr>
                <w:rFonts w:ascii="Times New Roman" w:hAnsi="Times New Roman"/>
                <w:sz w:val="22"/>
                <w:szCs w:val="22"/>
                <w:lang w:val="sr-Latn-RS"/>
              </w:rPr>
              <w:t xml:space="preserve">ријава није одговарајућа форма за </w:t>
            </w:r>
            <w:r w:rsidRPr="004529AD">
              <w:rPr>
                <w:rFonts w:ascii="Times New Roman" w:hAnsi="Times New Roman"/>
                <w:sz w:val="22"/>
                <w:szCs w:val="22"/>
                <w:lang w:val="sr-Cyrl-RS"/>
              </w:rPr>
              <w:t>брисање из регистра</w:t>
            </w:r>
            <w:r w:rsidRPr="004529AD">
              <w:rPr>
                <w:rFonts w:ascii="Times New Roman" w:hAnsi="Times New Roman"/>
                <w:sz w:val="22"/>
                <w:szCs w:val="22"/>
                <w:lang w:val="sr-Latn-RS"/>
              </w:rPr>
              <w:t xml:space="preserve">, него је то захтев, у складу са ЗУП-ом, којим је, између осталог, у члану 90. став 1. прописано да (управни) поступак покреће захтевом странке или по службеној дужности. </w:t>
            </w:r>
          </w:p>
          <w:p w14:paraId="439B0268" w14:textId="77777777" w:rsidR="00E40616" w:rsidRPr="004529AD" w:rsidRDefault="00E40616" w:rsidP="00E40616">
            <w:pPr>
              <w:rPr>
                <w:rFonts w:ascii="Times New Roman" w:hAnsi="Times New Roman"/>
                <w:sz w:val="22"/>
                <w:szCs w:val="22"/>
                <w:lang w:val="sr-Cyrl-RS"/>
              </w:rPr>
            </w:pPr>
          </w:p>
          <w:p w14:paraId="2CB8243A" w14:textId="0F28347C" w:rsidR="00E40616" w:rsidRPr="004529AD" w:rsidRDefault="00E40616" w:rsidP="00E40616">
            <w:pPr>
              <w:rPr>
                <w:rFonts w:ascii="Times New Roman" w:hAnsi="Times New Roman"/>
                <w:sz w:val="22"/>
                <w:szCs w:val="22"/>
                <w:lang w:val="sr-Cyrl-RS"/>
              </w:rPr>
            </w:pPr>
            <w:r w:rsidRPr="004529AD">
              <w:rPr>
                <w:rFonts w:ascii="Times New Roman" w:hAnsi="Times New Roman"/>
                <w:sz w:val="22"/>
                <w:szCs w:val="22"/>
                <w:lang w:val="sr-Latn-RS"/>
              </w:rPr>
              <w:t xml:space="preserve">Иако досадашње уређење овог административног поступка подразумева доношење потврде о </w:t>
            </w:r>
            <w:r w:rsidRPr="004529AD">
              <w:rPr>
                <w:rFonts w:ascii="Times New Roman" w:hAnsi="Times New Roman"/>
                <w:sz w:val="22"/>
                <w:szCs w:val="22"/>
                <w:lang w:val="sr-Cyrl-RS"/>
              </w:rPr>
              <w:t>брисању из регистра</w:t>
            </w:r>
            <w:r w:rsidRPr="004529AD">
              <w:rPr>
                <w:rFonts w:ascii="Times New Roman" w:hAnsi="Times New Roman"/>
                <w:sz w:val="22"/>
                <w:szCs w:val="22"/>
                <w:lang w:val="sr-Latn-RS"/>
              </w:rPr>
              <w:t xml:space="preserve">, применом ЗУП-а </w:t>
            </w:r>
            <w:r w:rsidRPr="004529AD">
              <w:rPr>
                <w:rFonts w:ascii="Times New Roman" w:hAnsi="Times New Roman"/>
                <w:b/>
                <w:sz w:val="22"/>
                <w:szCs w:val="22"/>
                <w:lang w:val="sr-Latn-RS"/>
              </w:rPr>
              <w:t xml:space="preserve">требало би издати решење о </w:t>
            </w:r>
            <w:r w:rsidRPr="004529AD">
              <w:rPr>
                <w:rFonts w:ascii="Times New Roman" w:hAnsi="Times New Roman"/>
                <w:b/>
                <w:sz w:val="22"/>
                <w:szCs w:val="22"/>
                <w:lang w:val="sr-Cyrl-RS"/>
              </w:rPr>
              <w:t>брисању</w:t>
            </w:r>
            <w:r w:rsidRPr="004529AD">
              <w:rPr>
                <w:rFonts w:ascii="Times New Roman" w:hAnsi="Times New Roman"/>
                <w:b/>
                <w:sz w:val="22"/>
                <w:szCs w:val="22"/>
                <w:lang w:val="sr-Latn-RS"/>
              </w:rPr>
              <w:t xml:space="preserve"> субјекта и</w:t>
            </w:r>
            <w:r w:rsidRPr="004529AD">
              <w:rPr>
                <w:rFonts w:ascii="Times New Roman" w:hAnsi="Times New Roman"/>
                <w:b/>
                <w:sz w:val="22"/>
                <w:szCs w:val="22"/>
                <w:lang w:val="sr-Cyrl-RS"/>
              </w:rPr>
              <w:t>/или</w:t>
            </w:r>
            <w:r w:rsidRPr="004529AD">
              <w:rPr>
                <w:rFonts w:ascii="Times New Roman" w:hAnsi="Times New Roman"/>
                <w:b/>
                <w:sz w:val="22"/>
                <w:szCs w:val="22"/>
                <w:lang w:val="sr-Latn-RS"/>
              </w:rPr>
              <w:t xml:space="preserve"> објекта </w:t>
            </w:r>
            <w:r w:rsidRPr="004529AD">
              <w:rPr>
                <w:rFonts w:ascii="Times New Roman" w:hAnsi="Times New Roman"/>
                <w:b/>
                <w:sz w:val="22"/>
                <w:szCs w:val="22"/>
                <w:lang w:val="sr-Cyrl-RS"/>
              </w:rPr>
              <w:t>из</w:t>
            </w:r>
            <w:r w:rsidRPr="004529AD">
              <w:rPr>
                <w:rFonts w:ascii="Times New Roman" w:hAnsi="Times New Roman"/>
                <w:b/>
                <w:sz w:val="22"/>
                <w:szCs w:val="22"/>
                <w:lang w:val="sr-Latn-RS"/>
              </w:rPr>
              <w:t xml:space="preserve"> ЦРО</w:t>
            </w:r>
            <w:r w:rsidRPr="004529AD">
              <w:rPr>
                <w:rFonts w:ascii="Times New Roman" w:hAnsi="Times New Roman"/>
                <w:sz w:val="22"/>
                <w:szCs w:val="22"/>
                <w:lang w:val="sr-Latn-RS"/>
              </w:rPr>
              <w:t xml:space="preserve">, сагласно члану 136. став 1. ЗУП-а, према коме се решењем одлучује о праву, обавези или правном интересу странке. </w:t>
            </w:r>
          </w:p>
          <w:p w14:paraId="2F5293BF" w14:textId="77777777" w:rsidR="00E40616" w:rsidRPr="004529AD" w:rsidRDefault="00E40616" w:rsidP="00E40616">
            <w:pPr>
              <w:rPr>
                <w:rFonts w:ascii="Times New Roman" w:hAnsi="Times New Roman"/>
                <w:sz w:val="22"/>
                <w:szCs w:val="22"/>
                <w:lang w:val="sr-Cyrl-RS"/>
              </w:rPr>
            </w:pPr>
          </w:p>
          <w:p w14:paraId="4990AFF0" w14:textId="77777777" w:rsidR="00E40616" w:rsidRPr="004529AD" w:rsidRDefault="00E40616" w:rsidP="00E40616">
            <w:pPr>
              <w:rPr>
                <w:rFonts w:ascii="Times New Roman" w:hAnsi="Times New Roman"/>
                <w:sz w:val="22"/>
                <w:szCs w:val="22"/>
                <w:lang w:val="sr-Latn-RS"/>
              </w:rPr>
            </w:pPr>
            <w:r w:rsidRPr="004529AD">
              <w:rPr>
                <w:rFonts w:ascii="Times New Roman" w:hAnsi="Times New Roman"/>
                <w:sz w:val="22"/>
                <w:szCs w:val="22"/>
                <w:lang w:val="sr-Latn-RS"/>
              </w:rPr>
              <w:t xml:space="preserve">Решење о </w:t>
            </w:r>
            <w:r w:rsidRPr="004529AD">
              <w:rPr>
                <w:rFonts w:ascii="Times New Roman" w:hAnsi="Times New Roman"/>
                <w:sz w:val="22"/>
                <w:szCs w:val="22"/>
                <w:lang w:val="sr-Cyrl-RS"/>
              </w:rPr>
              <w:t>брисању субјекта и/или</w:t>
            </w:r>
            <w:r w:rsidRPr="004529AD">
              <w:rPr>
                <w:rFonts w:ascii="Times New Roman" w:hAnsi="Times New Roman"/>
                <w:sz w:val="22"/>
                <w:szCs w:val="22"/>
                <w:lang w:val="sr-Latn-RS"/>
              </w:rPr>
              <w:t xml:space="preserve"> објеката </w:t>
            </w:r>
            <w:r w:rsidRPr="004529AD">
              <w:rPr>
                <w:rFonts w:ascii="Times New Roman" w:hAnsi="Times New Roman"/>
                <w:sz w:val="22"/>
                <w:szCs w:val="22"/>
                <w:lang w:val="sr-Cyrl-RS"/>
              </w:rPr>
              <w:t xml:space="preserve">из </w:t>
            </w:r>
            <w:r w:rsidRPr="004529AD">
              <w:rPr>
                <w:rFonts w:ascii="Times New Roman" w:hAnsi="Times New Roman"/>
                <w:sz w:val="22"/>
                <w:szCs w:val="22"/>
                <w:lang w:val="sr-Latn-RS"/>
              </w:rPr>
              <w:t>ЦРО, надлежни орган би достављао подносиоцу електронским путем. Изузетно, у складу са чланом 40. ст. 2. и 3. Закона о електронској управи, на захтев подносиоца захтева, орган би решење доставио и у папирном облику, с тим да би трошкове ове доставе сносио тај корисник који је захтевао доставу и у папирном облику.</w:t>
            </w:r>
          </w:p>
          <w:p w14:paraId="4EBA7004" w14:textId="77777777" w:rsidR="00E40616" w:rsidRPr="004529AD" w:rsidRDefault="00E40616" w:rsidP="00E40616">
            <w:pPr>
              <w:rPr>
                <w:rFonts w:ascii="Times New Roman" w:hAnsi="Times New Roman"/>
                <w:sz w:val="22"/>
                <w:szCs w:val="22"/>
                <w:lang w:val="sr-Cyrl-RS"/>
              </w:rPr>
            </w:pPr>
          </w:p>
          <w:p w14:paraId="5D2D55FA" w14:textId="1A289EA1" w:rsidR="00563006" w:rsidRPr="00CC474E" w:rsidRDefault="00563006" w:rsidP="002831A4">
            <w:pPr>
              <w:jc w:val="center"/>
              <w:rPr>
                <w:rFonts w:ascii="Times New Roman" w:eastAsia="Times New Roman" w:hAnsi="Times New Roman"/>
                <w:b/>
                <w:i/>
                <w:sz w:val="22"/>
                <w:szCs w:val="22"/>
                <w:lang w:val="sr-Cyrl-RS"/>
              </w:rPr>
            </w:pPr>
            <w:r w:rsidRPr="00CC474E">
              <w:rPr>
                <w:rFonts w:ascii="Times New Roman" w:eastAsia="Times New Roman" w:hAnsi="Times New Roman"/>
                <w:b/>
                <w:i/>
                <w:sz w:val="22"/>
                <w:szCs w:val="22"/>
                <w:lang w:val="sr-Cyrl-RS"/>
              </w:rPr>
              <w:t>За спровођење ове препоруке потребна је измена Закон о безбедности хране и Правилника о садржини и начину вођења централног регистра објеката</w:t>
            </w:r>
          </w:p>
          <w:p w14:paraId="794897B0" w14:textId="77777777" w:rsidR="00E40616" w:rsidRPr="004529AD" w:rsidRDefault="00E40616" w:rsidP="00E40616">
            <w:pPr>
              <w:jc w:val="right"/>
              <w:rPr>
                <w:rFonts w:ascii="Times New Roman" w:eastAsia="Times New Roman" w:hAnsi="Times New Roman"/>
                <w:b/>
                <w:i/>
                <w:sz w:val="22"/>
                <w:szCs w:val="22"/>
                <w:lang w:val="sr-Cyrl-RS"/>
              </w:rPr>
            </w:pPr>
          </w:p>
          <w:p w14:paraId="0F2143A5" w14:textId="77777777" w:rsidR="00413383" w:rsidRPr="004529AD" w:rsidRDefault="00413383" w:rsidP="00114CAC">
            <w:pPr>
              <w:rPr>
                <w:rFonts w:ascii="Times New Roman" w:hAnsi="Times New Roman"/>
                <w:sz w:val="22"/>
                <w:szCs w:val="22"/>
                <w:lang w:val="sr-Cyrl-RS"/>
              </w:rPr>
            </w:pPr>
          </w:p>
          <w:p w14:paraId="22ED3AFD" w14:textId="2E3603A4" w:rsidR="00413383" w:rsidRPr="004529AD" w:rsidRDefault="003F569D" w:rsidP="00114CAC">
            <w:pPr>
              <w:rPr>
                <w:rFonts w:ascii="Times New Roman" w:hAnsi="Times New Roman"/>
                <w:b/>
                <w:sz w:val="22"/>
                <w:szCs w:val="22"/>
                <w:lang w:val="sr-Cyrl-RS"/>
              </w:rPr>
            </w:pPr>
            <w:r w:rsidRPr="004529AD">
              <w:rPr>
                <w:rFonts w:ascii="Times New Roman" w:hAnsi="Times New Roman"/>
                <w:b/>
                <w:sz w:val="22"/>
                <w:szCs w:val="22"/>
                <w:lang w:val="sr-Latn-RS"/>
              </w:rPr>
              <w:t>3.</w:t>
            </w:r>
            <w:r w:rsidR="000A4DB0">
              <w:rPr>
                <w:rFonts w:ascii="Times New Roman" w:hAnsi="Times New Roman"/>
                <w:b/>
                <w:sz w:val="22"/>
                <w:szCs w:val="22"/>
                <w:lang w:val="sr-Cyrl-RS"/>
              </w:rPr>
              <w:t>3</w:t>
            </w:r>
            <w:r w:rsidRPr="004529AD">
              <w:rPr>
                <w:rFonts w:ascii="Times New Roman" w:hAnsi="Times New Roman"/>
                <w:b/>
                <w:sz w:val="22"/>
                <w:szCs w:val="22"/>
                <w:lang w:val="sr-Latn-RS"/>
              </w:rPr>
              <w:t xml:space="preserve">. </w:t>
            </w:r>
            <w:r w:rsidRPr="004529AD">
              <w:rPr>
                <w:rFonts w:ascii="Times New Roman" w:hAnsi="Times New Roman"/>
                <w:b/>
                <w:sz w:val="22"/>
                <w:szCs w:val="22"/>
                <w:lang w:val="sr-Cyrl-RS"/>
              </w:rPr>
              <w:t>Дигитализација</w:t>
            </w:r>
            <w:r w:rsidR="00871AE6" w:rsidRPr="004529AD">
              <w:rPr>
                <w:rFonts w:ascii="Times New Roman" w:hAnsi="Times New Roman"/>
                <w:b/>
                <w:sz w:val="22"/>
                <w:szCs w:val="22"/>
                <w:lang w:val="sr-Cyrl-RS"/>
              </w:rPr>
              <w:t xml:space="preserve"> и унапређење</w:t>
            </w:r>
            <w:r w:rsidRPr="004529AD">
              <w:rPr>
                <w:rFonts w:ascii="Times New Roman" w:hAnsi="Times New Roman"/>
                <w:b/>
                <w:sz w:val="22"/>
                <w:szCs w:val="22"/>
                <w:lang w:val="sr-Cyrl-RS"/>
              </w:rPr>
              <w:t xml:space="preserve"> обрас</w:t>
            </w:r>
            <w:r w:rsidR="00413383" w:rsidRPr="004529AD">
              <w:rPr>
                <w:rFonts w:ascii="Times New Roman" w:hAnsi="Times New Roman"/>
                <w:b/>
                <w:sz w:val="22"/>
                <w:szCs w:val="22"/>
                <w:lang w:val="sr-Cyrl-RS"/>
              </w:rPr>
              <w:t>ц</w:t>
            </w:r>
            <w:r w:rsidRPr="004529AD">
              <w:rPr>
                <w:rFonts w:ascii="Times New Roman" w:hAnsi="Times New Roman"/>
                <w:b/>
                <w:sz w:val="22"/>
                <w:szCs w:val="22"/>
                <w:lang w:val="sr-Cyrl-RS"/>
              </w:rPr>
              <w:t>а</w:t>
            </w:r>
            <w:r w:rsidR="00413383" w:rsidRPr="004529AD">
              <w:rPr>
                <w:rFonts w:ascii="Times New Roman" w:hAnsi="Times New Roman"/>
                <w:b/>
                <w:sz w:val="22"/>
                <w:szCs w:val="22"/>
                <w:lang w:val="sr-Cyrl-RS"/>
              </w:rPr>
              <w:t xml:space="preserve"> захтева</w:t>
            </w:r>
          </w:p>
          <w:p w14:paraId="5B1124C9" w14:textId="77777777" w:rsidR="00CD1E47" w:rsidRPr="004529AD" w:rsidRDefault="00CD1E47" w:rsidP="005A2BFE">
            <w:pPr>
              <w:rPr>
                <w:rFonts w:ascii="Times New Roman" w:eastAsia="Times New Roman" w:hAnsi="Times New Roman"/>
                <w:sz w:val="22"/>
                <w:szCs w:val="22"/>
                <w:lang w:val="sr-Latn-RS"/>
              </w:rPr>
            </w:pPr>
            <w:r w:rsidRPr="004529AD">
              <w:rPr>
                <w:rFonts w:ascii="Times New Roman" w:eastAsia="Times New Roman" w:hAnsi="Times New Roman"/>
                <w:sz w:val="22"/>
                <w:szCs w:val="22"/>
                <w:lang w:val="sr-Cyrl-RS"/>
              </w:rPr>
              <w:t>У циљу што мањег оптерећења привреде, потребно је извршити измене на обрасцу и прилозима административног захтева. Најпре, потребно је да се захтев преведе у електронски облик тиме што ће бити саставни део веб портала Пољопривредне инспекције или се поставити на портал еУправе.</w:t>
            </w:r>
          </w:p>
          <w:p w14:paraId="5EC20BF5" w14:textId="5C7F4131" w:rsidR="004F50C8" w:rsidRPr="004529AD" w:rsidRDefault="004F50C8" w:rsidP="005A2BFE">
            <w:pPr>
              <w:rPr>
                <w:rFonts w:ascii="Times New Roman" w:eastAsia="Times New Roman" w:hAnsi="Times New Roman"/>
                <w:sz w:val="22"/>
                <w:szCs w:val="22"/>
                <w:lang w:val="sr-Cyrl-RS"/>
              </w:rPr>
            </w:pPr>
          </w:p>
          <w:p w14:paraId="3C2362F4" w14:textId="77777777" w:rsidR="009A5DE0" w:rsidRPr="004529AD" w:rsidRDefault="004F50C8" w:rsidP="005A2BFE">
            <w:pPr>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Потребно је разликовати 3</w:t>
            </w:r>
            <w:r w:rsidR="009A5DE0" w:rsidRPr="004529AD">
              <w:rPr>
                <w:rFonts w:ascii="Times New Roman" w:eastAsia="Times New Roman" w:hAnsi="Times New Roman"/>
                <w:sz w:val="22"/>
                <w:szCs w:val="22"/>
                <w:lang w:val="sr-Cyrl-RS"/>
              </w:rPr>
              <w:t xml:space="preserve"> случаја:</w:t>
            </w:r>
          </w:p>
          <w:p w14:paraId="4EBD0CAA" w14:textId="6E544B90" w:rsidR="004F50C8" w:rsidRPr="004529AD" w:rsidRDefault="009A5DE0" w:rsidP="005A2BFE">
            <w:pPr>
              <w:pStyle w:val="ListParagraph"/>
              <w:numPr>
                <w:ilvl w:val="0"/>
                <w:numId w:val="39"/>
              </w:numPr>
              <w:ind w:left="360"/>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Случај брисања субјекта, када је потребно обрисати све објекте из ЦРО аутоматски;</w:t>
            </w:r>
          </w:p>
          <w:p w14:paraId="17FB8B86" w14:textId="18F4E5DF" w:rsidR="009A5DE0" w:rsidRPr="004529AD" w:rsidRDefault="009A5DE0" w:rsidP="005A2BFE">
            <w:pPr>
              <w:pStyle w:val="ListParagraph"/>
              <w:numPr>
                <w:ilvl w:val="0"/>
                <w:numId w:val="39"/>
              </w:numPr>
              <w:ind w:left="360"/>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Случај брисања јединог објекта, када је потребно аутоматски обрисати и податке о субјекту;</w:t>
            </w:r>
          </w:p>
          <w:p w14:paraId="1265FFBC" w14:textId="64A52452" w:rsidR="009A5DE0" w:rsidRPr="004529AD" w:rsidRDefault="009A5DE0" w:rsidP="005A2BFE">
            <w:pPr>
              <w:pStyle w:val="ListParagraph"/>
              <w:numPr>
                <w:ilvl w:val="0"/>
                <w:numId w:val="39"/>
              </w:numPr>
              <w:ind w:left="360"/>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Случај брисања једног од објеката.</w:t>
            </w:r>
          </w:p>
          <w:p w14:paraId="2E6F4B1C" w14:textId="77777777" w:rsidR="009A5DE0" w:rsidRPr="004529AD" w:rsidRDefault="009A5DE0" w:rsidP="005A2BFE">
            <w:pPr>
              <w:rPr>
                <w:rFonts w:ascii="Times New Roman" w:eastAsia="Times New Roman" w:hAnsi="Times New Roman"/>
                <w:sz w:val="22"/>
                <w:szCs w:val="22"/>
                <w:lang w:val="sr-Cyrl-RS"/>
              </w:rPr>
            </w:pPr>
          </w:p>
          <w:p w14:paraId="0623532A" w14:textId="77777777" w:rsidR="009A5DE0" w:rsidRPr="004529AD" w:rsidRDefault="009A5DE0" w:rsidP="005A2BFE">
            <w:pPr>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 xml:space="preserve">Затим, потребно је омогућити да привредник у образац захтева уписује само оне податке који се не могу преузети из других јавних евиденција. Рецимо, довољно је да компанија унесе МБ предузећа да би се повукли подаци о називу, седишту, заступнику предузећа и сл. </w:t>
            </w:r>
          </w:p>
          <w:p w14:paraId="13FA83AA" w14:textId="77777777" w:rsidR="009A5DE0" w:rsidRPr="004529AD" w:rsidRDefault="009A5DE0" w:rsidP="005A2BFE">
            <w:pPr>
              <w:rPr>
                <w:rFonts w:ascii="Times New Roman" w:eastAsia="Times New Roman" w:hAnsi="Times New Roman"/>
                <w:sz w:val="22"/>
                <w:szCs w:val="22"/>
                <w:lang w:val="sr-Cyrl-RS"/>
              </w:rPr>
            </w:pPr>
          </w:p>
          <w:p w14:paraId="0C99CAFB" w14:textId="77777777" w:rsidR="009A5DE0" w:rsidRPr="004529AD" w:rsidRDefault="009A5DE0" w:rsidP="005A2BFE">
            <w:pPr>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За сваки од наведених случаја у табелама испод су пописани подаци које је потребно да буду садржани у захтеву субјекта.</w:t>
            </w:r>
          </w:p>
          <w:p w14:paraId="19F52625" w14:textId="77777777" w:rsidR="009A5DE0" w:rsidRPr="004529AD" w:rsidRDefault="009A5DE0" w:rsidP="009A5DE0">
            <w:pPr>
              <w:spacing w:line="276" w:lineRule="auto"/>
              <w:rPr>
                <w:rFonts w:ascii="Times New Roman" w:eastAsia="Times New Roman" w:hAnsi="Times New Roman"/>
                <w:sz w:val="22"/>
                <w:szCs w:val="22"/>
                <w:lang w:val="sr-Cyrl-RS"/>
              </w:rPr>
            </w:pPr>
          </w:p>
          <w:tbl>
            <w:tblPr>
              <w:tblStyle w:val="TableGrid"/>
              <w:tblW w:w="0" w:type="auto"/>
              <w:tblLayout w:type="fixed"/>
              <w:tblLook w:val="04A0" w:firstRow="1" w:lastRow="0" w:firstColumn="1" w:lastColumn="0" w:noHBand="0" w:noVBand="1"/>
            </w:tblPr>
            <w:tblGrid>
              <w:gridCol w:w="2943"/>
              <w:gridCol w:w="2943"/>
              <w:gridCol w:w="2943"/>
            </w:tblGrid>
            <w:tr w:rsidR="009A5DE0" w:rsidRPr="004529AD" w14:paraId="2D4935CC" w14:textId="77777777" w:rsidTr="009A5DE0">
              <w:tc>
                <w:tcPr>
                  <w:tcW w:w="2943" w:type="dxa"/>
                </w:tcPr>
                <w:p w14:paraId="7B1B918E" w14:textId="662B1C5C" w:rsidR="009A5DE0" w:rsidRPr="004529AD" w:rsidRDefault="009A5DE0"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Случај`</w:t>
                  </w:r>
                </w:p>
              </w:tc>
              <w:tc>
                <w:tcPr>
                  <w:tcW w:w="2943" w:type="dxa"/>
                </w:tcPr>
                <w:p w14:paraId="6BABF1CA" w14:textId="1EEBEC56" w:rsidR="009A5DE0" w:rsidRPr="004529AD" w:rsidRDefault="009A5DE0"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Податак</w:t>
                  </w:r>
                </w:p>
              </w:tc>
              <w:tc>
                <w:tcPr>
                  <w:tcW w:w="2943" w:type="dxa"/>
                </w:tcPr>
                <w:p w14:paraId="3E67C04E" w14:textId="5BD65CD5" w:rsidR="009A5DE0" w:rsidRPr="004529AD" w:rsidRDefault="009A5DE0"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Начин уноса у образац</w:t>
                  </w:r>
                </w:p>
              </w:tc>
            </w:tr>
            <w:tr w:rsidR="00C53BF8" w:rsidRPr="004529AD" w14:paraId="1F4003F1" w14:textId="77777777" w:rsidTr="009A5DE0">
              <w:tc>
                <w:tcPr>
                  <w:tcW w:w="2943" w:type="dxa"/>
                  <w:vMerge w:val="restart"/>
                </w:tcPr>
                <w:p w14:paraId="6CA19532" w14:textId="49B43D0E"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Брисање субјекта</w:t>
                  </w:r>
                </w:p>
              </w:tc>
              <w:tc>
                <w:tcPr>
                  <w:tcW w:w="2943" w:type="dxa"/>
                </w:tcPr>
                <w:p w14:paraId="0DE580F3" w14:textId="22972E96"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МБ</w:t>
                  </w:r>
                </w:p>
              </w:tc>
              <w:tc>
                <w:tcPr>
                  <w:tcW w:w="2943" w:type="dxa"/>
                </w:tcPr>
                <w:p w14:paraId="38909F67" w14:textId="1CE2E492"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 xml:space="preserve">Уписује подносилац </w:t>
                  </w:r>
                </w:p>
              </w:tc>
            </w:tr>
            <w:tr w:rsidR="00C53BF8" w:rsidRPr="004529AD" w14:paraId="4B326798" w14:textId="77777777" w:rsidTr="009A5DE0">
              <w:tc>
                <w:tcPr>
                  <w:tcW w:w="2943" w:type="dxa"/>
                  <w:vMerge/>
                </w:tcPr>
                <w:p w14:paraId="2C98A1CC" w14:textId="77777777" w:rsidR="00C53BF8" w:rsidRPr="004529AD" w:rsidRDefault="00C53BF8" w:rsidP="009A5DE0">
                  <w:pPr>
                    <w:spacing w:line="276" w:lineRule="auto"/>
                    <w:rPr>
                      <w:rFonts w:ascii="Times New Roman" w:eastAsia="Times New Roman" w:hAnsi="Times New Roman"/>
                      <w:sz w:val="22"/>
                      <w:szCs w:val="22"/>
                      <w:lang w:val="sr-Cyrl-RS"/>
                    </w:rPr>
                  </w:pPr>
                </w:p>
              </w:tc>
              <w:tc>
                <w:tcPr>
                  <w:tcW w:w="2943" w:type="dxa"/>
                </w:tcPr>
                <w:p w14:paraId="7683D949" w14:textId="67BD05D6"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Разлог брисања</w:t>
                  </w:r>
                </w:p>
              </w:tc>
              <w:tc>
                <w:tcPr>
                  <w:tcW w:w="2943" w:type="dxa"/>
                </w:tcPr>
                <w:p w14:paraId="3B33BEFB" w14:textId="07E19E7C"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r w:rsidR="00C53BF8" w:rsidRPr="004529AD" w14:paraId="620F7C9F" w14:textId="77777777" w:rsidTr="009A5DE0">
              <w:tc>
                <w:tcPr>
                  <w:tcW w:w="2943" w:type="dxa"/>
                  <w:vMerge w:val="restart"/>
                </w:tcPr>
                <w:p w14:paraId="75E40000" w14:textId="476771BB"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Брисање јединог објекта</w:t>
                  </w:r>
                </w:p>
              </w:tc>
              <w:tc>
                <w:tcPr>
                  <w:tcW w:w="2943" w:type="dxa"/>
                </w:tcPr>
                <w:p w14:paraId="46E0FCD5" w14:textId="3FB2CCB3"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МБ</w:t>
                  </w:r>
                </w:p>
              </w:tc>
              <w:tc>
                <w:tcPr>
                  <w:tcW w:w="2943" w:type="dxa"/>
                </w:tcPr>
                <w:p w14:paraId="40504262" w14:textId="4963D022"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r w:rsidR="00C53BF8" w:rsidRPr="004529AD" w14:paraId="5054865F" w14:textId="77777777" w:rsidTr="009A5DE0">
              <w:tc>
                <w:tcPr>
                  <w:tcW w:w="2943" w:type="dxa"/>
                  <w:vMerge/>
                </w:tcPr>
                <w:p w14:paraId="072CC37F" w14:textId="77777777" w:rsidR="00C53BF8" w:rsidRPr="004529AD" w:rsidRDefault="00C53BF8" w:rsidP="009A5DE0">
                  <w:pPr>
                    <w:spacing w:line="276" w:lineRule="auto"/>
                    <w:rPr>
                      <w:rFonts w:ascii="Times New Roman" w:eastAsia="Times New Roman" w:hAnsi="Times New Roman"/>
                      <w:sz w:val="22"/>
                      <w:szCs w:val="22"/>
                      <w:lang w:val="sr-Cyrl-RS"/>
                    </w:rPr>
                  </w:pPr>
                </w:p>
              </w:tc>
              <w:tc>
                <w:tcPr>
                  <w:tcW w:w="2943" w:type="dxa"/>
                </w:tcPr>
                <w:p w14:paraId="5B54898B" w14:textId="689538D9"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Регистрациони број објекта</w:t>
                  </w:r>
                </w:p>
              </w:tc>
              <w:tc>
                <w:tcPr>
                  <w:tcW w:w="2943" w:type="dxa"/>
                </w:tcPr>
                <w:p w14:paraId="552D925B" w14:textId="153491C7"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r w:rsidR="00C53BF8" w:rsidRPr="004529AD" w14:paraId="4B95BB05" w14:textId="77777777" w:rsidTr="009A5DE0">
              <w:tc>
                <w:tcPr>
                  <w:tcW w:w="2943" w:type="dxa"/>
                  <w:vMerge/>
                </w:tcPr>
                <w:p w14:paraId="2CBF5C52" w14:textId="77777777" w:rsidR="00C53BF8" w:rsidRPr="004529AD" w:rsidRDefault="00C53BF8" w:rsidP="009A5DE0">
                  <w:pPr>
                    <w:spacing w:line="276" w:lineRule="auto"/>
                    <w:rPr>
                      <w:rFonts w:ascii="Times New Roman" w:eastAsia="Times New Roman" w:hAnsi="Times New Roman"/>
                      <w:sz w:val="22"/>
                      <w:szCs w:val="22"/>
                      <w:lang w:val="sr-Cyrl-RS"/>
                    </w:rPr>
                  </w:pPr>
                </w:p>
              </w:tc>
              <w:tc>
                <w:tcPr>
                  <w:tcW w:w="2943" w:type="dxa"/>
                </w:tcPr>
                <w:p w14:paraId="444571A8" w14:textId="4A3480A3"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Разлог брисања</w:t>
                  </w:r>
                </w:p>
              </w:tc>
              <w:tc>
                <w:tcPr>
                  <w:tcW w:w="2943" w:type="dxa"/>
                </w:tcPr>
                <w:p w14:paraId="372618E4" w14:textId="5B37D48A"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r w:rsidR="00C53BF8" w:rsidRPr="004529AD" w14:paraId="68F716F6" w14:textId="77777777" w:rsidTr="009A5DE0">
              <w:tc>
                <w:tcPr>
                  <w:tcW w:w="2943" w:type="dxa"/>
                  <w:vMerge w:val="restart"/>
                </w:tcPr>
                <w:p w14:paraId="55B3D821" w14:textId="1CC94893"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Брисање једног од објеката</w:t>
                  </w:r>
                </w:p>
              </w:tc>
              <w:tc>
                <w:tcPr>
                  <w:tcW w:w="2943" w:type="dxa"/>
                </w:tcPr>
                <w:p w14:paraId="6F776039" w14:textId="05293AC7"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МБ</w:t>
                  </w:r>
                </w:p>
              </w:tc>
              <w:tc>
                <w:tcPr>
                  <w:tcW w:w="2943" w:type="dxa"/>
                </w:tcPr>
                <w:p w14:paraId="51B35CAC" w14:textId="7589A12F"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r w:rsidR="00C53BF8" w:rsidRPr="004529AD" w14:paraId="611239DB" w14:textId="77777777" w:rsidTr="009A5DE0">
              <w:tc>
                <w:tcPr>
                  <w:tcW w:w="2943" w:type="dxa"/>
                  <w:vMerge/>
                </w:tcPr>
                <w:p w14:paraId="6A38CB75" w14:textId="77777777" w:rsidR="00C53BF8" w:rsidRPr="004529AD" w:rsidRDefault="00C53BF8" w:rsidP="009A5DE0">
                  <w:pPr>
                    <w:spacing w:line="276" w:lineRule="auto"/>
                    <w:rPr>
                      <w:rFonts w:ascii="Times New Roman" w:eastAsia="Times New Roman" w:hAnsi="Times New Roman"/>
                      <w:sz w:val="22"/>
                      <w:szCs w:val="22"/>
                      <w:lang w:val="sr-Cyrl-RS"/>
                    </w:rPr>
                  </w:pPr>
                </w:p>
              </w:tc>
              <w:tc>
                <w:tcPr>
                  <w:tcW w:w="2943" w:type="dxa"/>
                </w:tcPr>
                <w:p w14:paraId="1FE23D85" w14:textId="19C0A901"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Регистрациони број објекта</w:t>
                  </w:r>
                </w:p>
              </w:tc>
              <w:tc>
                <w:tcPr>
                  <w:tcW w:w="2943" w:type="dxa"/>
                </w:tcPr>
                <w:p w14:paraId="455ECE04" w14:textId="3BF9735F"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r w:rsidR="00C53BF8" w:rsidRPr="004529AD" w14:paraId="3D3203EA" w14:textId="77777777" w:rsidTr="009A5DE0">
              <w:tc>
                <w:tcPr>
                  <w:tcW w:w="2943" w:type="dxa"/>
                  <w:vMerge/>
                </w:tcPr>
                <w:p w14:paraId="13426E90" w14:textId="77777777" w:rsidR="00C53BF8" w:rsidRPr="004529AD" w:rsidRDefault="00C53BF8" w:rsidP="009A5DE0">
                  <w:pPr>
                    <w:spacing w:line="276" w:lineRule="auto"/>
                    <w:rPr>
                      <w:rFonts w:ascii="Times New Roman" w:eastAsia="Times New Roman" w:hAnsi="Times New Roman"/>
                      <w:sz w:val="22"/>
                      <w:szCs w:val="22"/>
                      <w:lang w:val="sr-Cyrl-RS"/>
                    </w:rPr>
                  </w:pPr>
                </w:p>
              </w:tc>
              <w:tc>
                <w:tcPr>
                  <w:tcW w:w="2943" w:type="dxa"/>
                </w:tcPr>
                <w:p w14:paraId="76984248" w14:textId="0F20547F"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Разлог брисања</w:t>
                  </w:r>
                </w:p>
              </w:tc>
              <w:tc>
                <w:tcPr>
                  <w:tcW w:w="2943" w:type="dxa"/>
                </w:tcPr>
                <w:p w14:paraId="4A33B84B" w14:textId="6BCBE18B" w:rsidR="00C53BF8" w:rsidRPr="004529AD" w:rsidRDefault="00C53BF8" w:rsidP="009A5DE0">
                  <w:pPr>
                    <w:spacing w:line="276" w:lineRule="auto"/>
                    <w:rPr>
                      <w:rFonts w:ascii="Times New Roman" w:eastAsia="Times New Roman" w:hAnsi="Times New Roman"/>
                      <w:sz w:val="22"/>
                      <w:szCs w:val="22"/>
                      <w:lang w:val="sr-Cyrl-RS"/>
                    </w:rPr>
                  </w:pPr>
                  <w:r w:rsidRPr="004529AD">
                    <w:rPr>
                      <w:rFonts w:ascii="Times New Roman" w:eastAsia="Times New Roman" w:hAnsi="Times New Roman"/>
                      <w:sz w:val="22"/>
                      <w:szCs w:val="22"/>
                      <w:lang w:val="sr-Cyrl-RS"/>
                    </w:rPr>
                    <w:t>Уписује подносилац</w:t>
                  </w:r>
                </w:p>
              </w:tc>
            </w:tr>
          </w:tbl>
          <w:p w14:paraId="0752AE7F" w14:textId="77777777" w:rsidR="00CD1E47" w:rsidRPr="004529AD" w:rsidRDefault="00CD1E47" w:rsidP="00CD1E47">
            <w:pPr>
              <w:spacing w:line="276" w:lineRule="auto"/>
              <w:rPr>
                <w:rFonts w:ascii="Times New Roman" w:eastAsia="Times New Roman" w:hAnsi="Times New Roman"/>
                <w:sz w:val="22"/>
                <w:szCs w:val="22"/>
                <w:lang w:val="sr-Cyrl-RS"/>
              </w:rPr>
            </w:pPr>
          </w:p>
          <w:p w14:paraId="2F484E82" w14:textId="4E158C70" w:rsidR="00563006" w:rsidRPr="00CC474E" w:rsidRDefault="00563006" w:rsidP="00A96E54">
            <w:pPr>
              <w:jc w:val="center"/>
              <w:rPr>
                <w:rFonts w:ascii="Times New Roman" w:eastAsia="Times New Roman" w:hAnsi="Times New Roman"/>
                <w:b/>
                <w:i/>
                <w:sz w:val="22"/>
                <w:szCs w:val="22"/>
                <w:lang w:val="sr-Cyrl-RS"/>
              </w:rPr>
            </w:pPr>
            <w:r w:rsidRPr="00CC474E">
              <w:rPr>
                <w:rFonts w:ascii="Times New Roman" w:eastAsia="Times New Roman" w:hAnsi="Times New Roman"/>
                <w:b/>
                <w:i/>
                <w:sz w:val="22"/>
                <w:szCs w:val="22"/>
                <w:lang w:val="sr-Cyrl-RS"/>
              </w:rPr>
              <w:t xml:space="preserve">За спровођење ове препоруке потребна је измена Закон о безбедности хране и </w:t>
            </w:r>
            <w:r w:rsidRPr="00CC474E">
              <w:rPr>
                <w:rFonts w:ascii="Times New Roman" w:eastAsia="Times New Roman" w:hAnsi="Times New Roman"/>
                <w:b/>
                <w:i/>
                <w:sz w:val="22"/>
                <w:szCs w:val="22"/>
                <w:lang w:val="sr-Cyrl-RS"/>
              </w:rPr>
              <w:lastRenderedPageBreak/>
              <w:t>Правилника о садржини и начину вођења централног регистра објеката</w:t>
            </w:r>
          </w:p>
          <w:p w14:paraId="30D06EF6" w14:textId="77777777" w:rsidR="00CD1E47" w:rsidRPr="004529AD" w:rsidRDefault="00CD1E47" w:rsidP="00BB5F6E">
            <w:pPr>
              <w:rPr>
                <w:rFonts w:ascii="Times New Roman" w:hAnsi="Times New Roman"/>
                <w:b/>
                <w:i/>
                <w:sz w:val="22"/>
                <w:szCs w:val="22"/>
                <w:lang w:val="sr-Cyrl-RS"/>
              </w:rPr>
            </w:pPr>
          </w:p>
          <w:p w14:paraId="3E2FFB86" w14:textId="6BB96C15" w:rsidR="00E40616" w:rsidRDefault="008068EF" w:rsidP="008068EF">
            <w:pPr>
              <w:rPr>
                <w:rFonts w:ascii="Times New Roman" w:hAnsi="Times New Roman"/>
                <w:b/>
                <w:sz w:val="22"/>
                <w:szCs w:val="22"/>
                <w:lang w:val="sr-Cyrl-RS"/>
              </w:rPr>
            </w:pPr>
            <w:r w:rsidRPr="004529AD">
              <w:rPr>
                <w:rFonts w:ascii="Times New Roman" w:hAnsi="Times New Roman"/>
                <w:b/>
                <w:sz w:val="22"/>
                <w:szCs w:val="22"/>
                <w:lang w:val="sr-Cyrl-RS"/>
              </w:rPr>
              <w:t>3.</w:t>
            </w:r>
            <w:r w:rsidR="000A4DB0">
              <w:rPr>
                <w:rFonts w:ascii="Times New Roman" w:hAnsi="Times New Roman"/>
                <w:b/>
                <w:sz w:val="22"/>
                <w:szCs w:val="22"/>
                <w:lang w:val="sr-Cyrl-RS"/>
              </w:rPr>
              <w:t>4</w:t>
            </w:r>
            <w:r w:rsidRPr="004529AD">
              <w:rPr>
                <w:rFonts w:ascii="Times New Roman" w:hAnsi="Times New Roman"/>
                <w:b/>
                <w:sz w:val="22"/>
                <w:szCs w:val="22"/>
                <w:lang w:val="sr-Cyrl-RS"/>
              </w:rPr>
              <w:t xml:space="preserve">. </w:t>
            </w:r>
            <w:r w:rsidR="00E40616" w:rsidRPr="004529AD">
              <w:rPr>
                <w:rFonts w:ascii="Times New Roman" w:eastAsia="Times New Roman" w:hAnsi="Times New Roman"/>
                <w:b/>
                <w:sz w:val="22"/>
                <w:szCs w:val="22"/>
                <w:lang w:val="sr-Cyrl-RS"/>
              </w:rPr>
              <w:t>Документација која се доставља уз образац захтева</w:t>
            </w:r>
            <w:r w:rsidR="00E40616" w:rsidRPr="004529AD">
              <w:rPr>
                <w:rFonts w:ascii="Times New Roman" w:hAnsi="Times New Roman"/>
                <w:b/>
                <w:sz w:val="22"/>
                <w:szCs w:val="22"/>
                <w:lang w:val="sr-Cyrl-RS"/>
              </w:rPr>
              <w:t xml:space="preserve"> </w:t>
            </w:r>
          </w:p>
          <w:p w14:paraId="56C2C66A" w14:textId="29FFAB9B" w:rsidR="002A27A8" w:rsidRDefault="00E40616" w:rsidP="008068EF">
            <w:pPr>
              <w:rPr>
                <w:rFonts w:ascii="Times New Roman" w:hAnsi="Times New Roman"/>
                <w:sz w:val="22"/>
                <w:szCs w:val="22"/>
                <w:lang w:val="sr-Cyrl-RS"/>
              </w:rPr>
            </w:pPr>
            <w:r>
              <w:rPr>
                <w:rFonts w:ascii="Times New Roman" w:hAnsi="Times New Roman"/>
                <w:sz w:val="22"/>
                <w:szCs w:val="22"/>
                <w:lang w:val="sr-Cyrl-RS"/>
              </w:rPr>
              <w:t xml:space="preserve">У случају брисања субјекта и/или објеката по захтеву потребно </w:t>
            </w:r>
            <w:r w:rsidR="002A27A8">
              <w:rPr>
                <w:rFonts w:ascii="Times New Roman" w:hAnsi="Times New Roman"/>
                <w:sz w:val="22"/>
                <w:szCs w:val="22"/>
                <w:lang w:val="sr-Cyrl-RS"/>
              </w:rPr>
              <w:t>је уз образац захтева доставити Изјаву да у регистрованом субјекту, односно објекту престаје производња и промет хране и хране за животиње.</w:t>
            </w:r>
          </w:p>
          <w:p w14:paraId="506718FF" w14:textId="77777777" w:rsidR="002A27A8" w:rsidRDefault="002A27A8" w:rsidP="008068EF">
            <w:pPr>
              <w:rPr>
                <w:rFonts w:ascii="Times New Roman" w:hAnsi="Times New Roman"/>
                <w:sz w:val="22"/>
                <w:szCs w:val="22"/>
                <w:lang w:val="sr-Cyrl-RS"/>
              </w:rPr>
            </w:pPr>
          </w:p>
          <w:p w14:paraId="1FD15B5D" w14:textId="77777777" w:rsidR="002A27A8" w:rsidRPr="00CC474E" w:rsidRDefault="002A27A8" w:rsidP="002A27A8">
            <w:pPr>
              <w:rPr>
                <w:rFonts w:ascii="Times New Roman" w:eastAsia="Times New Roman" w:hAnsi="Times New Roman"/>
                <w:sz w:val="22"/>
                <w:szCs w:val="22"/>
                <w:lang w:val="sr-Cyrl-RS"/>
              </w:rPr>
            </w:pPr>
            <w:r w:rsidRPr="00CC474E">
              <w:rPr>
                <w:rFonts w:ascii="Times New Roman" w:eastAsia="Times New Roman" w:hAnsi="Times New Roman"/>
                <w:sz w:val="22"/>
                <w:szCs w:val="22"/>
                <w:lang w:val="sr-Cyrl-RS"/>
              </w:rPr>
              <w:t>У случају да надлежни орган не може утврдити да ли је лице које је поднело захтев уплатило прописану таксу, потребно је да уз образац захтева подносилац достави доказ о уплаћеној административној такси.</w:t>
            </w:r>
          </w:p>
          <w:p w14:paraId="3DAAB7F5" w14:textId="77777777" w:rsidR="002A27A8" w:rsidRPr="00CC474E" w:rsidRDefault="002A27A8" w:rsidP="002A27A8">
            <w:pPr>
              <w:rPr>
                <w:rFonts w:ascii="Times New Roman" w:eastAsia="Times New Roman" w:hAnsi="Times New Roman"/>
                <w:b/>
                <w:sz w:val="22"/>
                <w:szCs w:val="22"/>
                <w:lang w:val="sr-Cyrl-RS"/>
              </w:rPr>
            </w:pPr>
          </w:p>
          <w:p w14:paraId="595FFC2F" w14:textId="77777777" w:rsidR="002A27A8" w:rsidRPr="00CC474E" w:rsidRDefault="002A27A8" w:rsidP="002A27A8">
            <w:pPr>
              <w:rPr>
                <w:rFonts w:ascii="Times New Roman" w:eastAsia="Times New Roman" w:hAnsi="Times New Roman"/>
                <w:sz w:val="22"/>
                <w:szCs w:val="22"/>
                <w:lang w:val="sr-Cyrl-RS"/>
              </w:rPr>
            </w:pPr>
            <w:r w:rsidRPr="00CC474E">
              <w:rPr>
                <w:rFonts w:ascii="Times New Roman" w:eastAsia="Times New Roman" w:hAnsi="Times New Roman"/>
                <w:sz w:val="22"/>
                <w:szCs w:val="22"/>
                <w:lang w:val="sr-Cyrl-RS"/>
              </w:rPr>
              <w:t>У случају да надлежни орган обезбеди одговарајуће техничко решење које ће омогућити проверу да ли је лице уплатило потребну административну таксу потребно је укинути обавезу достављања доказа о уплати таксе.</w:t>
            </w:r>
          </w:p>
          <w:p w14:paraId="38FA67DE" w14:textId="77777777" w:rsidR="002A27A8" w:rsidRPr="002A27A8" w:rsidRDefault="002A27A8" w:rsidP="008068EF">
            <w:pPr>
              <w:rPr>
                <w:rFonts w:ascii="Times New Roman" w:hAnsi="Times New Roman"/>
                <w:sz w:val="22"/>
                <w:szCs w:val="22"/>
                <w:lang w:val="sr-Cyrl-RS"/>
              </w:rPr>
            </w:pPr>
          </w:p>
          <w:p w14:paraId="03F8A048" w14:textId="50A043DD" w:rsidR="00563006" w:rsidRPr="00CC474E" w:rsidRDefault="00563006" w:rsidP="000F6D67">
            <w:pPr>
              <w:jc w:val="center"/>
              <w:rPr>
                <w:rFonts w:ascii="Times New Roman" w:eastAsia="Times New Roman" w:hAnsi="Times New Roman"/>
                <w:b/>
                <w:i/>
                <w:sz w:val="22"/>
                <w:szCs w:val="22"/>
                <w:lang w:val="sr-Cyrl-RS"/>
              </w:rPr>
            </w:pPr>
            <w:r w:rsidRPr="00CC474E">
              <w:rPr>
                <w:rFonts w:ascii="Times New Roman" w:eastAsia="Times New Roman" w:hAnsi="Times New Roman"/>
                <w:b/>
                <w:i/>
                <w:sz w:val="22"/>
                <w:szCs w:val="22"/>
                <w:lang w:val="sr-Cyrl-RS"/>
              </w:rPr>
              <w:t>За спровођење ове препоруке потребна је измена Закон о безбедности хране и Правилника о садржини и начину вођења централног регистра објеката</w:t>
            </w:r>
          </w:p>
          <w:p w14:paraId="03AEAC84" w14:textId="77777777" w:rsidR="00E40616" w:rsidRDefault="00E40616" w:rsidP="008068EF">
            <w:pPr>
              <w:rPr>
                <w:rFonts w:ascii="Times New Roman" w:hAnsi="Times New Roman"/>
                <w:b/>
                <w:sz w:val="22"/>
                <w:szCs w:val="22"/>
                <w:lang w:val="sr-Cyrl-RS"/>
              </w:rPr>
            </w:pPr>
          </w:p>
          <w:p w14:paraId="40AC14EB" w14:textId="3DED7311" w:rsidR="008068EF" w:rsidRPr="004529AD" w:rsidRDefault="00BB312A" w:rsidP="008068EF">
            <w:pPr>
              <w:rPr>
                <w:rFonts w:ascii="Times New Roman" w:hAnsi="Times New Roman"/>
                <w:b/>
                <w:sz w:val="22"/>
                <w:szCs w:val="22"/>
                <w:lang w:val="sr-Cyrl-RS"/>
              </w:rPr>
            </w:pPr>
            <w:r>
              <w:rPr>
                <w:rFonts w:ascii="Times New Roman" w:hAnsi="Times New Roman"/>
                <w:b/>
                <w:sz w:val="22"/>
                <w:szCs w:val="22"/>
                <w:lang w:val="sr-Cyrl-RS"/>
              </w:rPr>
              <w:t>3.</w:t>
            </w:r>
            <w:r w:rsidR="000A4DB0">
              <w:rPr>
                <w:rFonts w:ascii="Times New Roman" w:hAnsi="Times New Roman"/>
                <w:b/>
                <w:sz w:val="22"/>
                <w:szCs w:val="22"/>
                <w:lang w:val="sr-Cyrl-RS"/>
              </w:rPr>
              <w:t>5</w:t>
            </w:r>
            <w:r w:rsidR="00E40616">
              <w:rPr>
                <w:rFonts w:ascii="Times New Roman" w:hAnsi="Times New Roman"/>
                <w:b/>
                <w:sz w:val="22"/>
                <w:szCs w:val="22"/>
                <w:lang w:val="sr-Cyrl-RS"/>
              </w:rPr>
              <w:t xml:space="preserve">. </w:t>
            </w:r>
            <w:r w:rsidR="008068EF" w:rsidRPr="004529AD">
              <w:rPr>
                <w:rFonts w:ascii="Times New Roman" w:hAnsi="Times New Roman"/>
                <w:b/>
                <w:sz w:val="22"/>
                <w:szCs w:val="22"/>
                <w:lang w:val="sr-Cyrl-RS"/>
              </w:rPr>
              <w:t xml:space="preserve">Скраћење рокова за обраду захтева и увођење претпоставке </w:t>
            </w:r>
            <w:r w:rsidR="000F6D67">
              <w:rPr>
                <w:rFonts w:ascii="Times New Roman" w:hAnsi="Times New Roman"/>
                <w:b/>
                <w:sz w:val="22"/>
                <w:szCs w:val="22"/>
                <w:lang w:val="sr-Cyrl-RS"/>
              </w:rPr>
              <w:t>ћ</w:t>
            </w:r>
            <w:r w:rsidR="008068EF" w:rsidRPr="004529AD">
              <w:rPr>
                <w:rFonts w:ascii="Times New Roman" w:hAnsi="Times New Roman"/>
                <w:b/>
                <w:sz w:val="22"/>
                <w:szCs w:val="22"/>
                <w:lang w:val="sr-Cyrl-RS"/>
              </w:rPr>
              <w:t>утање је одобрење</w:t>
            </w:r>
            <w:r w:rsidR="002A27A8">
              <w:rPr>
                <w:rFonts w:ascii="Times New Roman" w:hAnsi="Times New Roman"/>
                <w:b/>
                <w:sz w:val="22"/>
                <w:szCs w:val="22"/>
                <w:lang w:val="sr-Cyrl-RS"/>
              </w:rPr>
              <w:t xml:space="preserve"> у случају дигитализације поступка</w:t>
            </w:r>
          </w:p>
          <w:p w14:paraId="24AB48ED" w14:textId="687969AA" w:rsidR="008068EF" w:rsidRPr="004529AD" w:rsidRDefault="008068EF" w:rsidP="008068EF">
            <w:pPr>
              <w:rPr>
                <w:rFonts w:ascii="Times New Roman" w:hAnsi="Times New Roman"/>
                <w:sz w:val="22"/>
                <w:szCs w:val="22"/>
                <w:lang w:val="sr-Cyrl-RS"/>
              </w:rPr>
            </w:pPr>
            <w:r w:rsidRPr="004529AD">
              <w:rPr>
                <w:rFonts w:ascii="Times New Roman" w:hAnsi="Times New Roman"/>
                <w:sz w:val="22"/>
                <w:szCs w:val="22"/>
                <w:lang w:val="sr-Cyrl-RS"/>
              </w:rPr>
              <w:t xml:space="preserve">Имајући у виду да је предлог да се процедура дигитализује, као и да се софтвер ЦРО увеже и преузима податке из регистра АПР-а, ово ће значајно олакшати обраду захтева. Службеници више неће имати обавезу провере тачности података кроз упоређивање података из обрасца и података из достављене документације, имајући у виду да ће подаци бити преузети из изворних регистара. </w:t>
            </w:r>
          </w:p>
          <w:p w14:paraId="5A195F7F" w14:textId="77777777" w:rsidR="008068EF" w:rsidRPr="004529AD" w:rsidRDefault="008068EF" w:rsidP="008068EF">
            <w:pPr>
              <w:rPr>
                <w:rFonts w:ascii="Times New Roman" w:hAnsi="Times New Roman"/>
                <w:sz w:val="22"/>
                <w:szCs w:val="22"/>
                <w:lang w:val="sr-Cyrl-RS"/>
              </w:rPr>
            </w:pPr>
          </w:p>
          <w:p w14:paraId="1A717C35" w14:textId="77777777" w:rsidR="008068EF" w:rsidRPr="004529AD" w:rsidRDefault="008068EF" w:rsidP="008068EF">
            <w:pPr>
              <w:rPr>
                <w:rFonts w:ascii="Times New Roman" w:hAnsi="Times New Roman"/>
                <w:sz w:val="22"/>
                <w:szCs w:val="22"/>
                <w:lang w:val="sr-Cyrl-RS"/>
              </w:rPr>
            </w:pPr>
            <w:r w:rsidRPr="004529AD">
              <w:rPr>
                <w:rFonts w:ascii="Times New Roman" w:hAnsi="Times New Roman"/>
                <w:sz w:val="22"/>
                <w:szCs w:val="22"/>
                <w:lang w:val="sr-Cyrl-RS"/>
              </w:rPr>
              <w:t>Приликом обраде службеник након  преузимања захтева на обраду креира решење, потписује га електронски и електронски прослеђује подносиоцу захтева.</w:t>
            </w:r>
          </w:p>
          <w:p w14:paraId="0EB6B468" w14:textId="77777777" w:rsidR="008068EF" w:rsidRPr="004529AD" w:rsidRDefault="008068EF" w:rsidP="008068EF">
            <w:pPr>
              <w:rPr>
                <w:rFonts w:ascii="Times New Roman" w:hAnsi="Times New Roman"/>
                <w:sz w:val="22"/>
                <w:szCs w:val="22"/>
                <w:lang w:val="sr-Cyrl-RS"/>
              </w:rPr>
            </w:pPr>
          </w:p>
          <w:p w14:paraId="1233A146" w14:textId="374F30BB" w:rsidR="008068EF" w:rsidRPr="004529AD" w:rsidRDefault="008068EF" w:rsidP="008068EF">
            <w:pPr>
              <w:rPr>
                <w:rFonts w:ascii="Times New Roman" w:hAnsi="Times New Roman"/>
                <w:sz w:val="22"/>
                <w:szCs w:val="22"/>
                <w:lang w:val="sr-Cyrl-RS"/>
              </w:rPr>
            </w:pPr>
            <w:r w:rsidRPr="004529AD">
              <w:rPr>
                <w:rFonts w:ascii="Times New Roman" w:hAnsi="Times New Roman"/>
                <w:sz w:val="22"/>
                <w:szCs w:val="22"/>
                <w:lang w:val="sr-Cyrl-RS"/>
              </w:rPr>
              <w:t xml:space="preserve">С тим у вези, </w:t>
            </w:r>
            <w:r w:rsidRPr="004529AD">
              <w:rPr>
                <w:rFonts w:ascii="Times New Roman" w:hAnsi="Times New Roman"/>
                <w:sz w:val="22"/>
                <w:szCs w:val="22"/>
                <w:lang w:val="sr-Latn-RS"/>
              </w:rPr>
              <w:t xml:space="preserve"> рок из члана 145. ЗУП-а предуг за овај тип управне ствари, потребно је прописати посебан рок за одлучивање по захтеву за упис у ЦРО</w:t>
            </w:r>
            <w:r w:rsidR="000F6D67">
              <w:rPr>
                <w:rFonts w:ascii="Times New Roman" w:hAnsi="Times New Roman"/>
                <w:sz w:val="22"/>
                <w:szCs w:val="22"/>
                <w:lang w:val="sr-Latn-RS"/>
              </w:rPr>
              <w:t xml:space="preserve">, као и применити претпоставку </w:t>
            </w:r>
            <w:r w:rsidR="000F6D67">
              <w:rPr>
                <w:rFonts w:ascii="Times New Roman" w:hAnsi="Times New Roman"/>
                <w:sz w:val="22"/>
                <w:szCs w:val="22"/>
                <w:lang w:val="sr-Cyrl-RS"/>
              </w:rPr>
              <w:t>„</w:t>
            </w:r>
            <w:r w:rsidRPr="004529AD">
              <w:rPr>
                <w:rFonts w:ascii="Times New Roman" w:hAnsi="Times New Roman"/>
                <w:sz w:val="22"/>
                <w:szCs w:val="22"/>
                <w:lang w:val="sr-Latn-RS"/>
              </w:rPr>
              <w:t xml:space="preserve">ћутање је одобрење” за прекорачење рока без одлуке о захтеву за упис. </w:t>
            </w:r>
            <w:r w:rsidRPr="004529AD">
              <w:rPr>
                <w:rFonts w:ascii="Times New Roman" w:hAnsi="Times New Roman"/>
                <w:sz w:val="22"/>
                <w:szCs w:val="22"/>
                <w:lang w:val="sr-Cyrl-RS"/>
              </w:rPr>
              <w:t xml:space="preserve">Прелажемо да се Законом о безбедности хране уведе рок од </w:t>
            </w:r>
            <w:r w:rsidR="00AD1B67" w:rsidRPr="004529AD">
              <w:rPr>
                <w:rFonts w:ascii="Times New Roman" w:hAnsi="Times New Roman"/>
                <w:sz w:val="22"/>
                <w:szCs w:val="22"/>
                <w:lang w:val="sr-Cyrl-RS"/>
              </w:rPr>
              <w:t>1</w:t>
            </w:r>
            <w:r w:rsidRPr="004529AD">
              <w:rPr>
                <w:rFonts w:ascii="Times New Roman" w:hAnsi="Times New Roman"/>
                <w:sz w:val="22"/>
                <w:szCs w:val="22"/>
                <w:lang w:val="sr-Cyrl-RS"/>
              </w:rPr>
              <w:t xml:space="preserve">5 радних дана за обраду предмета, као и институт накнадног захтева привреде у случају да захтев није обрађен у року, као и института </w:t>
            </w:r>
            <w:r w:rsidR="000A4DB0">
              <w:rPr>
                <w:rFonts w:ascii="Times New Roman" w:hAnsi="Times New Roman"/>
                <w:sz w:val="22"/>
                <w:szCs w:val="22"/>
                <w:lang w:val="sr-Cyrl-RS"/>
              </w:rPr>
              <w:t>ћ</w:t>
            </w:r>
            <w:r w:rsidRPr="004529AD">
              <w:rPr>
                <w:rFonts w:ascii="Times New Roman" w:hAnsi="Times New Roman"/>
                <w:sz w:val="22"/>
                <w:szCs w:val="22"/>
                <w:lang w:val="sr-Cyrl-RS"/>
              </w:rPr>
              <w:t xml:space="preserve">утање значи одобравање уколико у року од </w:t>
            </w:r>
            <w:r w:rsidR="002A27A8">
              <w:rPr>
                <w:rFonts w:ascii="Times New Roman" w:hAnsi="Times New Roman"/>
                <w:sz w:val="22"/>
                <w:szCs w:val="22"/>
                <w:lang w:val="sr-Cyrl-RS"/>
              </w:rPr>
              <w:t>1</w:t>
            </w:r>
            <w:r w:rsidRPr="004529AD">
              <w:rPr>
                <w:rFonts w:ascii="Times New Roman" w:hAnsi="Times New Roman"/>
                <w:sz w:val="22"/>
                <w:szCs w:val="22"/>
                <w:lang w:val="sr-Cyrl-RS"/>
              </w:rPr>
              <w:t xml:space="preserve">5 дана од накнадног захтева привредник не добије решење. Разлог увођења института </w:t>
            </w:r>
            <w:r w:rsidR="000A4DB0">
              <w:rPr>
                <w:rFonts w:ascii="Times New Roman" w:hAnsi="Times New Roman"/>
                <w:sz w:val="22"/>
                <w:szCs w:val="22"/>
                <w:lang w:val="sr-Cyrl-RS"/>
              </w:rPr>
              <w:t>ћ</w:t>
            </w:r>
            <w:r w:rsidRPr="004529AD">
              <w:rPr>
                <w:rFonts w:ascii="Times New Roman" w:hAnsi="Times New Roman"/>
                <w:sz w:val="22"/>
                <w:szCs w:val="22"/>
                <w:lang w:val="sr-Cyrl-RS"/>
              </w:rPr>
              <w:t xml:space="preserve">утања управе обезбедио би несметано, континуирано, пословање привредног субјекта. </w:t>
            </w:r>
          </w:p>
          <w:p w14:paraId="61BEA357" w14:textId="77777777" w:rsidR="008068EF" w:rsidRPr="004529AD" w:rsidRDefault="008068EF" w:rsidP="008068EF">
            <w:pPr>
              <w:rPr>
                <w:rFonts w:ascii="Times New Roman" w:hAnsi="Times New Roman"/>
                <w:sz w:val="22"/>
                <w:szCs w:val="22"/>
                <w:lang w:val="sr-Cyrl-RS"/>
              </w:rPr>
            </w:pPr>
          </w:p>
          <w:p w14:paraId="698D2130" w14:textId="30FB9D30" w:rsidR="008068EF" w:rsidRPr="004529AD" w:rsidRDefault="008068EF" w:rsidP="00193F02">
            <w:pPr>
              <w:jc w:val="center"/>
              <w:rPr>
                <w:rFonts w:ascii="Times New Roman" w:hAnsi="Times New Roman"/>
                <w:sz w:val="22"/>
                <w:szCs w:val="22"/>
                <w:lang w:val="sr-Cyrl-RS"/>
              </w:rPr>
            </w:pPr>
            <w:r w:rsidRPr="004529AD">
              <w:rPr>
                <w:rFonts w:ascii="Times New Roman" w:eastAsia="Times New Roman" w:hAnsi="Times New Roman"/>
                <w:b/>
                <w:i/>
                <w:sz w:val="22"/>
                <w:szCs w:val="22"/>
                <w:lang w:val="sr-Cyrl-RS"/>
              </w:rPr>
              <w:t>За спровођење ове препоруке потребна је измена Закон о безбедности хране</w:t>
            </w:r>
          </w:p>
          <w:p w14:paraId="3EAB4AF8" w14:textId="77777777" w:rsidR="00CA1CE9" w:rsidRPr="004529AD" w:rsidRDefault="00CA1CE9" w:rsidP="002A27A8">
            <w:pPr>
              <w:jc w:val="right"/>
              <w:rPr>
                <w:rFonts w:ascii="Times New Roman" w:eastAsia="Times New Roman" w:hAnsi="Times New Roman"/>
                <w:b/>
                <w:sz w:val="22"/>
                <w:szCs w:val="22"/>
                <w:lang w:val="sr-Cyrl-RS"/>
              </w:rPr>
            </w:pPr>
          </w:p>
        </w:tc>
      </w:tr>
      <w:tr w:rsidR="00CD1E47" w:rsidRPr="004529AD" w14:paraId="52C990E5" w14:textId="77777777" w:rsidTr="00114CAC">
        <w:trPr>
          <w:trHeight w:val="454"/>
        </w:trPr>
        <w:tc>
          <w:tcPr>
            <w:tcW w:w="9060" w:type="dxa"/>
            <w:gridSpan w:val="2"/>
            <w:shd w:val="clear" w:color="auto" w:fill="DBE5F1" w:themeFill="accent1" w:themeFillTint="33"/>
            <w:vAlign w:val="center"/>
          </w:tcPr>
          <w:p w14:paraId="493D6146" w14:textId="1E36D79D" w:rsidR="00CD1E47" w:rsidRPr="004529AD" w:rsidRDefault="00CD1E47" w:rsidP="00DB2008">
            <w:pPr>
              <w:pStyle w:val="NormalWeb"/>
              <w:numPr>
                <w:ilvl w:val="0"/>
                <w:numId w:val="36"/>
              </w:numPr>
              <w:spacing w:before="120" w:beforeAutospacing="0" w:after="120" w:afterAutospacing="0"/>
              <w:jc w:val="center"/>
              <w:rPr>
                <w:b/>
                <w:sz w:val="22"/>
                <w:szCs w:val="22"/>
                <w:lang w:val="sr-Cyrl-RS"/>
              </w:rPr>
            </w:pPr>
            <w:r w:rsidRPr="004529AD">
              <w:rPr>
                <w:b/>
                <w:sz w:val="22"/>
                <w:szCs w:val="22"/>
              </w:rPr>
              <w:lastRenderedPageBreak/>
              <w:t>САДРЖАЈ ПРЕПОРУКЕ СА НАЦРТОМ  ПРОПИСА ЧИЈА СЕ ИЗМЕНА ПРЕДЛАЖЕ  (уколико се предлаже измена прописа)</w:t>
            </w:r>
          </w:p>
        </w:tc>
      </w:tr>
      <w:tr w:rsidR="00CD1E47" w:rsidRPr="004529AD" w14:paraId="077D3505" w14:textId="77777777" w:rsidTr="00114CAC">
        <w:trPr>
          <w:trHeight w:val="454"/>
        </w:trPr>
        <w:tc>
          <w:tcPr>
            <w:tcW w:w="9060" w:type="dxa"/>
            <w:gridSpan w:val="2"/>
            <w:shd w:val="clear" w:color="auto" w:fill="auto"/>
          </w:tcPr>
          <w:p w14:paraId="34732E70" w14:textId="7BD24DFD" w:rsidR="00CD1E47" w:rsidRPr="000A4DB0" w:rsidRDefault="00CD1E47" w:rsidP="00DB2008">
            <w:pPr>
              <w:tabs>
                <w:tab w:val="left" w:pos="1440"/>
              </w:tabs>
              <w:rPr>
                <w:rFonts w:ascii="Times New Roman" w:hAnsi="Times New Roman"/>
                <w:sz w:val="22"/>
                <w:szCs w:val="22"/>
              </w:rPr>
            </w:pPr>
          </w:p>
          <w:p w14:paraId="41C946B2" w14:textId="77777777" w:rsidR="00CD1E47" w:rsidRPr="000A4DB0" w:rsidRDefault="00CD1E47" w:rsidP="00E459BB">
            <w:pPr>
              <w:tabs>
                <w:tab w:val="left" w:pos="1440"/>
              </w:tabs>
              <w:jc w:val="center"/>
              <w:rPr>
                <w:rFonts w:ascii="Times New Roman" w:hAnsi="Times New Roman"/>
                <w:b/>
                <w:sz w:val="22"/>
                <w:szCs w:val="22"/>
              </w:rPr>
            </w:pPr>
            <w:r w:rsidRPr="000A4DB0">
              <w:rPr>
                <w:rFonts w:ascii="Times New Roman" w:hAnsi="Times New Roman"/>
                <w:b/>
                <w:sz w:val="22"/>
                <w:szCs w:val="22"/>
              </w:rPr>
              <w:t>Н А Ц Р Т</w:t>
            </w:r>
          </w:p>
          <w:p w14:paraId="61A9E37E" w14:textId="77777777" w:rsidR="00CD1E47" w:rsidRPr="000A4DB0" w:rsidRDefault="00CD1E47" w:rsidP="00E459BB">
            <w:pPr>
              <w:tabs>
                <w:tab w:val="left" w:pos="1440"/>
              </w:tabs>
              <w:jc w:val="center"/>
              <w:rPr>
                <w:rFonts w:ascii="Times New Roman" w:hAnsi="Times New Roman"/>
                <w:b/>
                <w:sz w:val="22"/>
                <w:szCs w:val="22"/>
              </w:rPr>
            </w:pPr>
            <w:r w:rsidRPr="000A4DB0">
              <w:rPr>
                <w:rFonts w:ascii="Times New Roman" w:hAnsi="Times New Roman"/>
                <w:b/>
                <w:sz w:val="22"/>
                <w:szCs w:val="22"/>
              </w:rPr>
              <w:t>ЗАКОН О ИЗМЕНАМА И ДОПУНАМА ЗАКОНА О БЕЗБЕДНОСТИ ХРАНЕ</w:t>
            </w:r>
          </w:p>
          <w:p w14:paraId="4D8947E4" w14:textId="77777777" w:rsidR="00CD1E47" w:rsidRPr="000A4DB0" w:rsidRDefault="00CD1E47" w:rsidP="00DB2008">
            <w:pPr>
              <w:tabs>
                <w:tab w:val="left" w:pos="1440"/>
              </w:tabs>
              <w:jc w:val="center"/>
              <w:rPr>
                <w:rFonts w:ascii="Times New Roman" w:hAnsi="Times New Roman"/>
                <w:sz w:val="22"/>
                <w:szCs w:val="22"/>
              </w:rPr>
            </w:pPr>
          </w:p>
          <w:p w14:paraId="2697DDFB"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w:t>
            </w:r>
          </w:p>
          <w:p w14:paraId="2B2BAC18" w14:textId="77777777" w:rsidR="00CD1E47" w:rsidRPr="000A4DB0" w:rsidRDefault="00CD1E47" w:rsidP="00DB2008">
            <w:pPr>
              <w:tabs>
                <w:tab w:val="left" w:pos="1440"/>
              </w:tabs>
              <w:jc w:val="center"/>
              <w:rPr>
                <w:rFonts w:ascii="Times New Roman" w:hAnsi="Times New Roman"/>
                <w:sz w:val="22"/>
                <w:szCs w:val="22"/>
              </w:rPr>
            </w:pPr>
          </w:p>
          <w:p w14:paraId="4575DA4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Закону о безбедности хране („Службени гласник РС“, бр. 41/2009), наслов изнад члана 15. </w:t>
            </w:r>
            <w:proofErr w:type="gramStart"/>
            <w:r w:rsidRPr="000A4DB0">
              <w:rPr>
                <w:rFonts w:ascii="Times New Roman" w:hAnsi="Times New Roman"/>
                <w:sz w:val="22"/>
                <w:szCs w:val="22"/>
              </w:rPr>
              <w:t>мења</w:t>
            </w:r>
            <w:proofErr w:type="gramEnd"/>
            <w:r w:rsidRPr="000A4DB0">
              <w:rPr>
                <w:rFonts w:ascii="Times New Roman" w:hAnsi="Times New Roman"/>
                <w:sz w:val="22"/>
                <w:szCs w:val="22"/>
              </w:rPr>
              <w:t xml:space="preserve"> се и гласи: „1. Централни регистар објеката“. </w:t>
            </w:r>
          </w:p>
          <w:p w14:paraId="5542B8AB" w14:textId="77777777" w:rsidR="00CD1E47" w:rsidRPr="000A4DB0" w:rsidRDefault="00CD1E47" w:rsidP="00DB2008">
            <w:pPr>
              <w:tabs>
                <w:tab w:val="left" w:pos="1440"/>
              </w:tabs>
              <w:rPr>
                <w:rFonts w:ascii="Times New Roman" w:hAnsi="Times New Roman"/>
                <w:sz w:val="22"/>
                <w:szCs w:val="22"/>
              </w:rPr>
            </w:pPr>
          </w:p>
          <w:p w14:paraId="7BB355C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Члан 15. мења се и гласи:</w:t>
            </w:r>
          </w:p>
          <w:p w14:paraId="29EEB572" w14:textId="77777777" w:rsidR="00CD1E47" w:rsidRPr="000A4DB0" w:rsidRDefault="00CD1E47" w:rsidP="00DB2008">
            <w:pPr>
              <w:tabs>
                <w:tab w:val="left" w:pos="1440"/>
              </w:tabs>
              <w:rPr>
                <w:rFonts w:ascii="Times New Roman" w:hAnsi="Times New Roman"/>
                <w:sz w:val="22"/>
                <w:szCs w:val="22"/>
              </w:rPr>
            </w:pPr>
          </w:p>
          <w:p w14:paraId="45B39D85" w14:textId="77777777" w:rsidR="00CD1E47" w:rsidRPr="000A4DB0" w:rsidRDefault="00CD1E47" w:rsidP="00DB2008">
            <w:pPr>
              <w:tabs>
                <w:tab w:val="left" w:pos="1440"/>
              </w:tabs>
              <w:spacing w:line="280" w:lineRule="exact"/>
              <w:jc w:val="center"/>
              <w:rPr>
                <w:rFonts w:ascii="Times New Roman" w:hAnsi="Times New Roman"/>
                <w:sz w:val="22"/>
                <w:szCs w:val="22"/>
              </w:rPr>
            </w:pPr>
            <w:r w:rsidRPr="000A4DB0">
              <w:rPr>
                <w:rFonts w:ascii="Times New Roman" w:hAnsi="Times New Roman"/>
                <w:sz w:val="22"/>
                <w:szCs w:val="22"/>
              </w:rPr>
              <w:t>„1. Централни регистар објеката</w:t>
            </w:r>
          </w:p>
          <w:p w14:paraId="16AEDF9F" w14:textId="77777777" w:rsidR="00CD1E47" w:rsidRPr="000A4DB0" w:rsidRDefault="00CD1E47" w:rsidP="00DB2008">
            <w:pPr>
              <w:tabs>
                <w:tab w:val="left" w:pos="1440"/>
              </w:tabs>
              <w:spacing w:line="280" w:lineRule="exact"/>
              <w:jc w:val="center"/>
              <w:rPr>
                <w:rFonts w:ascii="Times New Roman" w:hAnsi="Times New Roman"/>
                <w:sz w:val="22"/>
                <w:szCs w:val="22"/>
              </w:rPr>
            </w:pPr>
          </w:p>
          <w:p w14:paraId="4DC5843E" w14:textId="77777777" w:rsidR="00CD1E47" w:rsidRPr="000A4DB0" w:rsidRDefault="00CD1E47" w:rsidP="00DB2008">
            <w:pPr>
              <w:tabs>
                <w:tab w:val="left" w:pos="1440"/>
              </w:tabs>
              <w:spacing w:line="280" w:lineRule="exact"/>
              <w:jc w:val="center"/>
              <w:rPr>
                <w:rFonts w:ascii="Times New Roman" w:hAnsi="Times New Roman"/>
                <w:sz w:val="22"/>
                <w:szCs w:val="22"/>
              </w:rPr>
            </w:pPr>
            <w:r w:rsidRPr="000A4DB0">
              <w:rPr>
                <w:rFonts w:ascii="Times New Roman" w:hAnsi="Times New Roman"/>
                <w:sz w:val="22"/>
                <w:szCs w:val="22"/>
              </w:rPr>
              <w:t>Члан 15.</w:t>
            </w:r>
          </w:p>
          <w:p w14:paraId="2D6F222E" w14:textId="77777777" w:rsidR="00CD1E47" w:rsidRPr="000A4DB0" w:rsidRDefault="00CD1E47" w:rsidP="00DB2008">
            <w:pPr>
              <w:tabs>
                <w:tab w:val="left" w:pos="1440"/>
              </w:tabs>
              <w:spacing w:line="280" w:lineRule="exact"/>
              <w:jc w:val="center"/>
              <w:rPr>
                <w:rFonts w:ascii="Times New Roman" w:hAnsi="Times New Roman"/>
                <w:sz w:val="22"/>
                <w:szCs w:val="22"/>
              </w:rPr>
            </w:pPr>
          </w:p>
          <w:p w14:paraId="1B7F0885"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Министарство води Централни регистар објеката (у даљем тексту: Централни регистар), као јединствени, централни, електронски и јавни регистар субјеката у производњи и промету хране и хране за животиње и објекaта у којима уписани субјекти обављају производњу и промет хране и хране за животиње.</w:t>
            </w:r>
          </w:p>
          <w:p w14:paraId="73768691"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Производњом и прометом хране и хране за животиње може да се бави правно лице и предузетник који је регистрован у Регистар привредних субјеката, односно други регистар у који се уписују правна лица, и који је уписан у Централни регистар објеката.</w:t>
            </w:r>
          </w:p>
          <w:p w14:paraId="251567FB"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4142D30A"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 xml:space="preserve">Правно лице и предузетник из става 2.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и физичко лице из става 3. овог члана, дужни су да поднесу захтев за упис субјекта и објекта у Централни регистар и не могу да отпочну производњу и промет хране и хране за животиње пре уписа субјекта у Централни регистар, односно да у одређеном објекту обављају производњу и промет хране и хране за животиње пре уписа тог објекта у Централни регистар.</w:t>
            </w:r>
          </w:p>
          <w:p w14:paraId="3BA6EBB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Изузетно од одредаба става 4. овог члана, субјекти који се баве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 нису дужни да подносе захтев за упис у Централни регистар, већ се ти подаци о субјектима и одобравању, односно регистрацији објеката по службеној дужности преузимају, уписују и воде у Централном регистру</w:t>
            </w:r>
            <w:proofErr w:type="gramStart"/>
            <w:r w:rsidRPr="000A4DB0">
              <w:rPr>
                <w:rFonts w:ascii="Times New Roman" w:hAnsi="Times New Roman"/>
                <w:sz w:val="22"/>
                <w:szCs w:val="22"/>
              </w:rPr>
              <w:t>.“</w:t>
            </w:r>
            <w:proofErr w:type="gramEnd"/>
          </w:p>
          <w:p w14:paraId="0DADB775" w14:textId="77777777" w:rsidR="00CD1E47" w:rsidRPr="000A4DB0" w:rsidRDefault="00CD1E47" w:rsidP="00DB2008">
            <w:pPr>
              <w:tabs>
                <w:tab w:val="left" w:pos="1440"/>
              </w:tabs>
              <w:rPr>
                <w:rFonts w:ascii="Times New Roman" w:hAnsi="Times New Roman"/>
                <w:sz w:val="22"/>
                <w:szCs w:val="22"/>
              </w:rPr>
            </w:pPr>
          </w:p>
          <w:p w14:paraId="5C63AD2A"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2.</w:t>
            </w:r>
          </w:p>
          <w:p w14:paraId="76F6FDCB" w14:textId="77777777" w:rsidR="00CD1E47" w:rsidRPr="000A4DB0" w:rsidRDefault="00CD1E47" w:rsidP="00DB2008">
            <w:pPr>
              <w:tabs>
                <w:tab w:val="left" w:pos="1440"/>
              </w:tabs>
              <w:jc w:val="center"/>
              <w:rPr>
                <w:rFonts w:ascii="Times New Roman" w:hAnsi="Times New Roman"/>
                <w:sz w:val="22"/>
                <w:szCs w:val="22"/>
              </w:rPr>
            </w:pPr>
          </w:p>
          <w:p w14:paraId="7C73574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 xml:space="preserve">После члана 15. </w:t>
            </w:r>
            <w:proofErr w:type="gramStart"/>
            <w:r w:rsidRPr="000A4DB0">
              <w:rPr>
                <w:rFonts w:ascii="Times New Roman" w:hAnsi="Times New Roman"/>
                <w:sz w:val="22"/>
                <w:szCs w:val="22"/>
              </w:rPr>
              <w:t>додају</w:t>
            </w:r>
            <w:proofErr w:type="gramEnd"/>
            <w:r w:rsidRPr="000A4DB0">
              <w:rPr>
                <w:rFonts w:ascii="Times New Roman" w:hAnsi="Times New Roman"/>
                <w:sz w:val="22"/>
                <w:szCs w:val="22"/>
              </w:rPr>
              <w:t xml:space="preserve"> се чл. 15а-15б, који гласе:</w:t>
            </w:r>
          </w:p>
          <w:p w14:paraId="6FE7DBF0" w14:textId="77777777" w:rsidR="00CD1E47" w:rsidRPr="000A4DB0" w:rsidRDefault="00CD1E47" w:rsidP="00DB2008">
            <w:pPr>
              <w:tabs>
                <w:tab w:val="left" w:pos="1440"/>
              </w:tabs>
              <w:rPr>
                <w:rFonts w:ascii="Times New Roman" w:hAnsi="Times New Roman"/>
                <w:sz w:val="22"/>
                <w:szCs w:val="22"/>
              </w:rPr>
            </w:pPr>
          </w:p>
          <w:p w14:paraId="2CED795B"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„Регистратор</w:t>
            </w:r>
          </w:p>
          <w:p w14:paraId="2D555294" w14:textId="77777777" w:rsidR="00CD1E47" w:rsidRPr="000A4DB0" w:rsidRDefault="00CD1E47" w:rsidP="00DB2008">
            <w:pPr>
              <w:tabs>
                <w:tab w:val="left" w:pos="1440"/>
              </w:tabs>
              <w:rPr>
                <w:rFonts w:ascii="Times New Roman" w:hAnsi="Times New Roman"/>
                <w:sz w:val="22"/>
                <w:szCs w:val="22"/>
              </w:rPr>
            </w:pPr>
          </w:p>
          <w:p w14:paraId="3D4DCC49"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15а</w:t>
            </w:r>
          </w:p>
          <w:p w14:paraId="6CA2E229" w14:textId="77777777" w:rsidR="00CD1E47" w:rsidRPr="000A4DB0" w:rsidRDefault="00CD1E47" w:rsidP="00DB2008">
            <w:pPr>
              <w:tabs>
                <w:tab w:val="left" w:pos="1440"/>
              </w:tabs>
              <w:rPr>
                <w:rFonts w:ascii="Times New Roman" w:hAnsi="Times New Roman"/>
                <w:sz w:val="22"/>
                <w:szCs w:val="22"/>
              </w:rPr>
            </w:pPr>
          </w:p>
          <w:p w14:paraId="3FCB3056"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Министарство води Централни регистар преко регистратора (у даљем тексту: Регистратор).</w:t>
            </w:r>
          </w:p>
          <w:p w14:paraId="710A2D3A"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Регистратор је овлашћено службено лице запослено у Министарству, које обезбеђује законито, ажурно и тачно вођење Централног регистра.</w:t>
            </w:r>
          </w:p>
          <w:p w14:paraId="2E76100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У поступку уписа, промене и брисања података и вођења Централног регистра, Регистратор искључиво врши проверу испуњености формалних услова за упис, промену или брисање података у Регистру, који су предмет уписа, промене, брисања и објављивања, на основу чињеница из захтева и приложених одлука, односно докумената, без испитивања тачности чињеница из захтева, веродостојности приложених одлука, односно других докумената и правилности и законитости поступака у којима су одлуке, односно други документи донети.</w:t>
            </w:r>
          </w:p>
          <w:p w14:paraId="02524726" w14:textId="77777777" w:rsidR="00CD1E47" w:rsidRPr="000A4DB0" w:rsidRDefault="00CD1E47" w:rsidP="00DB2008">
            <w:pPr>
              <w:tabs>
                <w:tab w:val="left" w:pos="1440"/>
              </w:tabs>
              <w:rPr>
                <w:rFonts w:ascii="Times New Roman" w:hAnsi="Times New Roman"/>
                <w:sz w:val="22"/>
                <w:szCs w:val="22"/>
              </w:rPr>
            </w:pPr>
          </w:p>
          <w:p w14:paraId="2980256B"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Начела вођења и поступка регистрације</w:t>
            </w:r>
          </w:p>
          <w:p w14:paraId="34283E95" w14:textId="77777777" w:rsidR="00CD1E47" w:rsidRPr="000A4DB0" w:rsidRDefault="00CD1E47" w:rsidP="00DB2008">
            <w:pPr>
              <w:tabs>
                <w:tab w:val="left" w:pos="1440"/>
              </w:tabs>
              <w:rPr>
                <w:rFonts w:ascii="Times New Roman" w:hAnsi="Times New Roman"/>
                <w:sz w:val="22"/>
                <w:szCs w:val="22"/>
              </w:rPr>
            </w:pPr>
          </w:p>
          <w:p w14:paraId="06F5BA44"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15б</w:t>
            </w:r>
          </w:p>
          <w:p w14:paraId="1BF777E8" w14:textId="77777777" w:rsidR="00CD1E47" w:rsidRPr="000A4DB0" w:rsidRDefault="00CD1E47" w:rsidP="00DB2008">
            <w:pPr>
              <w:tabs>
                <w:tab w:val="left" w:pos="1440"/>
              </w:tabs>
              <w:rPr>
                <w:rFonts w:ascii="Times New Roman" w:hAnsi="Times New Roman"/>
                <w:sz w:val="22"/>
                <w:szCs w:val="22"/>
              </w:rPr>
            </w:pPr>
          </w:p>
          <w:p w14:paraId="7FBFB16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Вођење Централног регистра и поступак регистрације у Централни регистар заснивају се на начелима јавности и доступности, формалности, одређености, поуздања у истинитост и потпуност података, електронске управе, времена настанка и временског редоследа</w:t>
            </w:r>
            <w:proofErr w:type="gramStart"/>
            <w:r w:rsidRPr="000A4DB0">
              <w:rPr>
                <w:rFonts w:ascii="Times New Roman" w:hAnsi="Times New Roman"/>
                <w:sz w:val="22"/>
                <w:szCs w:val="22"/>
              </w:rPr>
              <w:t>.“</w:t>
            </w:r>
            <w:proofErr w:type="gramEnd"/>
          </w:p>
          <w:p w14:paraId="7805D079" w14:textId="77777777" w:rsidR="00CD1E47" w:rsidRPr="000A4DB0" w:rsidRDefault="00CD1E47" w:rsidP="00DB2008">
            <w:pPr>
              <w:tabs>
                <w:tab w:val="left" w:pos="1440"/>
              </w:tabs>
              <w:rPr>
                <w:rFonts w:ascii="Times New Roman" w:hAnsi="Times New Roman"/>
                <w:sz w:val="22"/>
                <w:szCs w:val="22"/>
              </w:rPr>
            </w:pPr>
          </w:p>
          <w:p w14:paraId="121BAF2A"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3.</w:t>
            </w:r>
          </w:p>
          <w:p w14:paraId="4B1BA5D0" w14:textId="77777777" w:rsidR="00CD1E47" w:rsidRPr="000A4DB0" w:rsidRDefault="00CD1E47" w:rsidP="00DB2008">
            <w:pPr>
              <w:tabs>
                <w:tab w:val="left" w:pos="1440"/>
              </w:tabs>
              <w:jc w:val="center"/>
              <w:rPr>
                <w:rFonts w:ascii="Times New Roman" w:hAnsi="Times New Roman"/>
                <w:sz w:val="22"/>
                <w:szCs w:val="22"/>
              </w:rPr>
            </w:pPr>
          </w:p>
          <w:p w14:paraId="7EB5084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 xml:space="preserve">Наслов изнад члана 16. </w:t>
            </w:r>
            <w:proofErr w:type="gramStart"/>
            <w:r w:rsidRPr="000A4DB0">
              <w:rPr>
                <w:rFonts w:ascii="Times New Roman" w:hAnsi="Times New Roman"/>
                <w:sz w:val="22"/>
                <w:szCs w:val="22"/>
              </w:rPr>
              <w:t>мења</w:t>
            </w:r>
            <w:proofErr w:type="gramEnd"/>
            <w:r w:rsidRPr="000A4DB0">
              <w:rPr>
                <w:rFonts w:ascii="Times New Roman" w:hAnsi="Times New Roman"/>
                <w:sz w:val="22"/>
                <w:szCs w:val="22"/>
              </w:rPr>
              <w:t xml:space="preserve"> се и гласи: „2. Садржина Централног регистра“.</w:t>
            </w:r>
          </w:p>
          <w:p w14:paraId="020CA02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Члан 16. мења се и гласи:</w:t>
            </w:r>
          </w:p>
          <w:p w14:paraId="3969EAB0" w14:textId="77777777" w:rsidR="00CD1E47" w:rsidRPr="000A4DB0" w:rsidRDefault="00CD1E47" w:rsidP="00DB2008">
            <w:pPr>
              <w:tabs>
                <w:tab w:val="left" w:pos="1440"/>
              </w:tabs>
              <w:rPr>
                <w:rFonts w:ascii="Times New Roman" w:hAnsi="Times New Roman"/>
                <w:sz w:val="22"/>
                <w:szCs w:val="22"/>
              </w:rPr>
            </w:pPr>
          </w:p>
          <w:p w14:paraId="2F5D43F3"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„2. Садржина Централног регистра</w:t>
            </w:r>
          </w:p>
          <w:p w14:paraId="28047BE0" w14:textId="77777777" w:rsidR="00CD1E47" w:rsidRPr="000A4DB0" w:rsidRDefault="00CD1E47" w:rsidP="00DB2008">
            <w:pPr>
              <w:tabs>
                <w:tab w:val="left" w:pos="1440"/>
              </w:tabs>
              <w:rPr>
                <w:rFonts w:ascii="Times New Roman" w:hAnsi="Times New Roman"/>
                <w:sz w:val="22"/>
                <w:szCs w:val="22"/>
              </w:rPr>
            </w:pPr>
          </w:p>
          <w:p w14:paraId="4F10F580"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16.</w:t>
            </w:r>
          </w:p>
          <w:p w14:paraId="58A70105" w14:textId="77777777" w:rsidR="00CD1E47" w:rsidRPr="000A4DB0" w:rsidRDefault="00CD1E47" w:rsidP="00DB2008">
            <w:pPr>
              <w:tabs>
                <w:tab w:val="left" w:pos="1440"/>
              </w:tabs>
              <w:rPr>
                <w:rFonts w:ascii="Times New Roman" w:hAnsi="Times New Roman"/>
                <w:sz w:val="22"/>
                <w:szCs w:val="22"/>
              </w:rPr>
            </w:pPr>
          </w:p>
          <w:p w14:paraId="19DF0EA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Централни регистар садржи следеће податке о субјекту у производњи и промету хране и хране за животиње:</w:t>
            </w:r>
          </w:p>
          <w:p w14:paraId="1D41335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јединствени регистарски број субјекта у производњи и промету хране за животиње (даље у тексту: регистарски број) и идентификационе и пословне податке субјекта у производњи и промету хране и хране за животиње (за правно лице и предузетника: пословно име, седиште, матични број и порески идентификациони број; за физичко лице: име, презиме, адреса пребивалишта, јединствени матични број грађана);</w:t>
            </w:r>
          </w:p>
          <w:p w14:paraId="695A9BCA"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идентификационе и контакт податке одговорног лица субјекта у производњи и промету хране и хране за животиње, који је организован као правно лице (име, презиме, адреса пребивалишта, јединствени матични број грађана, број телефона и електронска адреса);</w:t>
            </w:r>
          </w:p>
          <w:p w14:paraId="54178DC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датум уписа у Регистар привредних субјеката, други регистар у који се уписују правна лица или Регистар пољопривредних газдинстава, као и време почетка обављања делатности;</w:t>
            </w:r>
          </w:p>
          <w:p w14:paraId="26A67BE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4) делатност коју обавља субјекат у производњи и промету хране и хране за животиње (шифра и опис претежне делатности и осталих делатности);</w:t>
            </w:r>
          </w:p>
          <w:p w14:paraId="5BED509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5) </w:t>
            </w:r>
            <w:proofErr w:type="gramStart"/>
            <w:r w:rsidRPr="000A4DB0">
              <w:rPr>
                <w:rFonts w:ascii="Times New Roman" w:hAnsi="Times New Roman"/>
                <w:sz w:val="22"/>
                <w:szCs w:val="22"/>
              </w:rPr>
              <w:t>све</w:t>
            </w:r>
            <w:proofErr w:type="gramEnd"/>
            <w:r w:rsidRPr="000A4DB0">
              <w:rPr>
                <w:rFonts w:ascii="Times New Roman" w:hAnsi="Times New Roman"/>
                <w:sz w:val="22"/>
                <w:szCs w:val="22"/>
              </w:rPr>
              <w:t xml:space="preserve"> настале промене уписаних података (датум, врста и опис промене).</w:t>
            </w:r>
          </w:p>
          <w:p w14:paraId="3A39D01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Регистарски број додељује се субјекту у производњи и промету хране за животиње приликом уписа у Централни регистар и не може се мењати, нити може бити додељен неком другом лицу у случају престанка обављања делатности тог субјекта у производњи и промету хране за животиње.</w:t>
            </w:r>
          </w:p>
          <w:p w14:paraId="56F0689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Централни регистар садржи следеће податке о уписаним објектима за производњу и промет хране и хране за животиње, односно одобреним или регистрованим објектима у складу са посебним прописима из члана 15. </w:t>
            </w:r>
            <w:proofErr w:type="gramStart"/>
            <w:r w:rsidRPr="000A4DB0">
              <w:rPr>
                <w:rFonts w:ascii="Times New Roman" w:hAnsi="Times New Roman"/>
                <w:sz w:val="22"/>
                <w:szCs w:val="22"/>
              </w:rPr>
              <w:t>став</w:t>
            </w:r>
            <w:proofErr w:type="gramEnd"/>
            <w:r w:rsidRPr="000A4DB0">
              <w:rPr>
                <w:rFonts w:ascii="Times New Roman" w:hAnsi="Times New Roman"/>
                <w:sz w:val="22"/>
                <w:szCs w:val="22"/>
              </w:rPr>
              <w:t xml:space="preserve"> 5. овог закона:</w:t>
            </w:r>
          </w:p>
          <w:p w14:paraId="5FE8E36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идентификационе и пословне податке објекта у коме уписани субјекат обавља производњу и промет хране и хране за животиње (број, врсту и назив сваког објекта у којима се обавља делатност у било којој фази производње, прераде и промета хране, односно хране за животиње; место, локацију и адресу за сваки од објеката са означењем катастарске парцеле или улице у којој се налази; опис делатности која се обавља у сваком од објеката);</w:t>
            </w:r>
          </w:p>
          <w:p w14:paraId="04681CD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идентификационе и контакт податке одговорног лица за производњу и промет хране и хране за животиње у објекту у коме уписани субјекат обавља производњу и промет хране и хране за животиње (име, презиме, адреса пребивалишта, јединствени матични број грађана одговорног лица, број телефона и електронска адреса);</w:t>
            </w:r>
          </w:p>
          <w:p w14:paraId="29272FB6"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датум почетка обављања делатности у сваком уписаном објекту;</w:t>
            </w:r>
          </w:p>
          <w:p w14:paraId="5F5E172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4) број и датум решења Министарства о испуњености услова за обављање делатности, ако се ради о објектима за које је предвиђена обавеза одобравања, односно регистрације, у складу са посебним прописима;</w:t>
            </w:r>
          </w:p>
          <w:p w14:paraId="37AB42A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5) правни, односно фактички основ коришћења објекта (својина, закуп, други облик коришћења, државина и др.) од стране уписаног субјекта;</w:t>
            </w:r>
          </w:p>
          <w:p w14:paraId="4028FACD"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6) настале промене у објектима (датум, врста и опис промене);</w:t>
            </w:r>
          </w:p>
          <w:p w14:paraId="7F2A672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7) податке о овлашћењима, акредитацијама и другим исправама о усаглашености са прописима или стандардима; и,</w:t>
            </w:r>
          </w:p>
          <w:p w14:paraId="18C45DD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8) </w:t>
            </w:r>
            <w:proofErr w:type="gramStart"/>
            <w:r w:rsidRPr="000A4DB0">
              <w:rPr>
                <w:rFonts w:ascii="Times New Roman" w:hAnsi="Times New Roman"/>
                <w:sz w:val="22"/>
                <w:szCs w:val="22"/>
              </w:rPr>
              <w:t>други</w:t>
            </w:r>
            <w:proofErr w:type="gramEnd"/>
            <w:r w:rsidRPr="000A4DB0">
              <w:rPr>
                <w:rFonts w:ascii="Times New Roman" w:hAnsi="Times New Roman"/>
                <w:sz w:val="22"/>
                <w:szCs w:val="22"/>
              </w:rPr>
              <w:t xml:space="preserve"> подаци о одобравању, односно регистрацији објекта у складу са посебним прописима, који се преузимају, уписују и воде у Централном регистру.</w:t>
            </w:r>
          </w:p>
          <w:p w14:paraId="4050178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Одговорно лице субјекта у производњи и промету хране и хране за животиње, </w:t>
            </w:r>
            <w:r w:rsidRPr="000A4DB0">
              <w:rPr>
                <w:rFonts w:ascii="Times New Roman" w:hAnsi="Times New Roman"/>
                <w:sz w:val="22"/>
                <w:szCs w:val="22"/>
              </w:rPr>
              <w:lastRenderedPageBreak/>
              <w:t xml:space="preserve">који је организован као правно лице, односно одговорно лице за производњу и промет хране и хране за животиње у објекту у коме уписани субјекат обавља производњу и промет хране и хране за животиње је лице које на основу закона, прописа, општег акта или овлашћења врши одређене послове који се односе на управљање, пословање или процес рада субјекта у производњи и промету хране и хране за животиње, који је организован као правно лице, односно које обавља те послове у објекту у коме уписани субјекат обавља производњу и промет хране и хране за животиње. </w:t>
            </w:r>
          </w:p>
          <w:p w14:paraId="5BA398D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Централни регистар води се у електронској форми и повезује се са софтерским решењем е-Инспектор, базама података и регистрима Министарства, односно министарства надлежног за послове здравља, односно других органа државне управе и ималаца јавних овлашћења.</w:t>
            </w:r>
          </w:p>
          <w:p w14:paraId="2E2C5C0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У сврху успостављања ажурног Централног регистра, упис и промена података о субјектима у производњи и промету хране и хране за животиње,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roofErr w:type="gramStart"/>
            <w:r w:rsidRPr="000A4DB0">
              <w:rPr>
                <w:rFonts w:ascii="Times New Roman" w:hAnsi="Times New Roman"/>
                <w:sz w:val="22"/>
                <w:szCs w:val="22"/>
              </w:rPr>
              <w:t>.“</w:t>
            </w:r>
            <w:proofErr w:type="gramEnd"/>
          </w:p>
          <w:p w14:paraId="76D38182" w14:textId="77777777" w:rsidR="00CD1E47" w:rsidRPr="000A4DB0" w:rsidRDefault="00CD1E47" w:rsidP="00DB2008">
            <w:pPr>
              <w:tabs>
                <w:tab w:val="left" w:pos="1440"/>
              </w:tabs>
              <w:rPr>
                <w:rFonts w:ascii="Times New Roman" w:hAnsi="Times New Roman"/>
                <w:sz w:val="22"/>
                <w:szCs w:val="22"/>
              </w:rPr>
            </w:pPr>
          </w:p>
          <w:p w14:paraId="2B1C59EE"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4.</w:t>
            </w:r>
          </w:p>
          <w:p w14:paraId="79B2C31E" w14:textId="77777777" w:rsidR="00CD1E47" w:rsidRPr="000A4DB0" w:rsidRDefault="00CD1E47" w:rsidP="00DB2008">
            <w:pPr>
              <w:tabs>
                <w:tab w:val="left" w:pos="1440"/>
              </w:tabs>
              <w:jc w:val="center"/>
              <w:rPr>
                <w:rFonts w:ascii="Times New Roman" w:hAnsi="Times New Roman"/>
                <w:sz w:val="22"/>
                <w:szCs w:val="22"/>
              </w:rPr>
            </w:pPr>
          </w:p>
          <w:p w14:paraId="59F456EC"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После члана 16. додаје се нови члан 16а, који гласи:</w:t>
            </w:r>
          </w:p>
          <w:p w14:paraId="0DB793B3" w14:textId="77777777" w:rsidR="00CD1E47" w:rsidRPr="000A4DB0" w:rsidRDefault="00CD1E47" w:rsidP="00DB2008">
            <w:pPr>
              <w:tabs>
                <w:tab w:val="left" w:pos="1440"/>
              </w:tabs>
              <w:rPr>
                <w:rFonts w:ascii="Times New Roman" w:hAnsi="Times New Roman"/>
                <w:sz w:val="22"/>
                <w:szCs w:val="22"/>
              </w:rPr>
            </w:pPr>
          </w:p>
          <w:p w14:paraId="56A9E616"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„Јавно објављивање података Централног регистра</w:t>
            </w:r>
          </w:p>
          <w:p w14:paraId="4EECAC56" w14:textId="77777777" w:rsidR="00CD1E47" w:rsidRPr="000A4DB0" w:rsidRDefault="00CD1E47" w:rsidP="00DB2008">
            <w:pPr>
              <w:tabs>
                <w:tab w:val="left" w:pos="1440"/>
              </w:tabs>
              <w:rPr>
                <w:rFonts w:ascii="Times New Roman" w:hAnsi="Times New Roman"/>
                <w:sz w:val="22"/>
                <w:szCs w:val="22"/>
              </w:rPr>
            </w:pPr>
          </w:p>
          <w:p w14:paraId="689C50FB"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16а</w:t>
            </w:r>
          </w:p>
          <w:p w14:paraId="4FDBA30C" w14:textId="77777777" w:rsidR="00CD1E47" w:rsidRPr="000A4DB0" w:rsidRDefault="00CD1E47" w:rsidP="00DB2008">
            <w:pPr>
              <w:tabs>
                <w:tab w:val="left" w:pos="1440"/>
              </w:tabs>
              <w:rPr>
                <w:rFonts w:ascii="Times New Roman" w:hAnsi="Times New Roman"/>
                <w:sz w:val="22"/>
                <w:szCs w:val="22"/>
              </w:rPr>
            </w:pPr>
          </w:p>
          <w:p w14:paraId="380AD27C"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Подаци Централног регистра се, на систематичан начин, јавно и непрекидно објављују на интернет страници Министарства, на начин којим не повређује заштиту података о личности</w:t>
            </w:r>
            <w:proofErr w:type="gramStart"/>
            <w:r w:rsidRPr="000A4DB0">
              <w:rPr>
                <w:rFonts w:ascii="Times New Roman" w:hAnsi="Times New Roman"/>
                <w:sz w:val="22"/>
                <w:szCs w:val="22"/>
              </w:rPr>
              <w:t>.“</w:t>
            </w:r>
            <w:proofErr w:type="gramEnd"/>
          </w:p>
          <w:p w14:paraId="1239B1B2" w14:textId="77777777" w:rsidR="00CD1E47" w:rsidRPr="000A4DB0" w:rsidRDefault="00CD1E47" w:rsidP="00DB2008">
            <w:pPr>
              <w:tabs>
                <w:tab w:val="left" w:pos="1440"/>
              </w:tabs>
              <w:rPr>
                <w:rFonts w:ascii="Times New Roman" w:hAnsi="Times New Roman"/>
                <w:sz w:val="22"/>
                <w:szCs w:val="22"/>
              </w:rPr>
            </w:pPr>
          </w:p>
          <w:p w14:paraId="4A62BA8D"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5.</w:t>
            </w:r>
          </w:p>
          <w:p w14:paraId="489B989A" w14:textId="77777777" w:rsidR="00CD1E47" w:rsidRPr="000A4DB0" w:rsidRDefault="00CD1E47" w:rsidP="00DB2008">
            <w:pPr>
              <w:tabs>
                <w:tab w:val="left" w:pos="1440"/>
              </w:tabs>
              <w:jc w:val="center"/>
              <w:rPr>
                <w:rFonts w:ascii="Times New Roman" w:hAnsi="Times New Roman"/>
                <w:sz w:val="22"/>
                <w:szCs w:val="22"/>
              </w:rPr>
            </w:pPr>
          </w:p>
          <w:p w14:paraId="143A1C9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Члан 17. мења се и гласи:</w:t>
            </w:r>
          </w:p>
          <w:p w14:paraId="1466D19A" w14:textId="77777777" w:rsidR="00CD1E47" w:rsidRPr="000A4DB0" w:rsidRDefault="00CD1E47" w:rsidP="00DB2008">
            <w:pPr>
              <w:tabs>
                <w:tab w:val="left" w:pos="1440"/>
              </w:tabs>
              <w:rPr>
                <w:rFonts w:ascii="Times New Roman" w:hAnsi="Times New Roman"/>
                <w:sz w:val="22"/>
                <w:szCs w:val="22"/>
              </w:rPr>
            </w:pPr>
          </w:p>
          <w:p w14:paraId="4783BC23"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„Брисање из Централног регистра</w:t>
            </w:r>
          </w:p>
          <w:p w14:paraId="23D57796" w14:textId="77777777" w:rsidR="00CD1E47" w:rsidRPr="000A4DB0" w:rsidRDefault="00CD1E47" w:rsidP="00DB2008">
            <w:pPr>
              <w:tabs>
                <w:tab w:val="left" w:pos="1440"/>
              </w:tabs>
              <w:rPr>
                <w:rFonts w:ascii="Times New Roman" w:hAnsi="Times New Roman"/>
                <w:sz w:val="22"/>
                <w:szCs w:val="22"/>
              </w:rPr>
            </w:pPr>
          </w:p>
          <w:p w14:paraId="4F598C69"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w:t>
            </w:r>
          </w:p>
          <w:p w14:paraId="396C6698" w14:textId="77777777" w:rsidR="00CD1E47" w:rsidRPr="000A4DB0" w:rsidRDefault="00CD1E47" w:rsidP="00DB2008">
            <w:pPr>
              <w:tabs>
                <w:tab w:val="left" w:pos="1440"/>
              </w:tabs>
              <w:rPr>
                <w:rFonts w:ascii="Times New Roman" w:hAnsi="Times New Roman"/>
                <w:sz w:val="22"/>
                <w:szCs w:val="22"/>
              </w:rPr>
            </w:pPr>
          </w:p>
          <w:p w14:paraId="0EA8B5E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Правно лице, предузетник и физичко лице брише се из Централног регистра, ако донесе одлуку о престанку обављања одређене делатности за коју је уписан у Централни регистар или ако престане да испуњава услове прописане посебним прописима.</w:t>
            </w:r>
          </w:p>
          <w:p w14:paraId="7956385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Правно лице, предузетник и физичко лице, односно објекат у производњи и промету хране и хране за животиње, брише се из Централног регистра у следећим случајевима:</w:t>
            </w:r>
          </w:p>
          <w:p w14:paraId="7BBCB6B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на основу захтева за брисање из Централног регистра; и,</w:t>
            </w:r>
          </w:p>
          <w:p w14:paraId="11B9E15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по службеној дужности, на основу решења, односно другог документа инспекције надлежне за надзор над применом одредаба овог закона, односно одлуке суда, којом се утврђује престанак испуњености услова за обављање производње и промета или забрана производње и промета хране и хране за животиње (пресуда или решење којим се изриче заштитна мера или мера безбедности забране вршења одређених делатности, забране правном лицу да врши одређене делатности или забрана одговорном лицу да врши одређене послове; решење којим се изриче управна мера забране обављања делатности и др.).“</w:t>
            </w:r>
          </w:p>
          <w:p w14:paraId="2306D199" w14:textId="77777777" w:rsidR="00CD1E47" w:rsidRPr="000A4DB0" w:rsidRDefault="00CD1E47" w:rsidP="00DB2008">
            <w:pPr>
              <w:tabs>
                <w:tab w:val="left" w:pos="1440"/>
              </w:tabs>
              <w:rPr>
                <w:rFonts w:ascii="Times New Roman" w:hAnsi="Times New Roman"/>
                <w:sz w:val="22"/>
                <w:szCs w:val="22"/>
              </w:rPr>
            </w:pPr>
          </w:p>
          <w:p w14:paraId="57A3B23F"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6.</w:t>
            </w:r>
          </w:p>
          <w:p w14:paraId="3DFA08A8" w14:textId="77777777" w:rsidR="00CD1E47" w:rsidRPr="000A4DB0" w:rsidRDefault="00CD1E47" w:rsidP="00DB2008">
            <w:pPr>
              <w:tabs>
                <w:tab w:val="left" w:pos="1440"/>
              </w:tabs>
              <w:jc w:val="center"/>
              <w:rPr>
                <w:rFonts w:ascii="Times New Roman" w:hAnsi="Times New Roman"/>
                <w:sz w:val="22"/>
                <w:szCs w:val="22"/>
              </w:rPr>
            </w:pPr>
          </w:p>
          <w:p w14:paraId="3C2AF2D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lastRenderedPageBreak/>
              <w:t>После члана 17, додају се нови чл. 17а-17д, који гласе:</w:t>
            </w:r>
          </w:p>
          <w:p w14:paraId="56B30BD4" w14:textId="77777777" w:rsidR="00CD1E47" w:rsidRPr="000A4DB0" w:rsidRDefault="00CD1E47" w:rsidP="00DB2008">
            <w:pPr>
              <w:tabs>
                <w:tab w:val="left" w:pos="1440"/>
              </w:tabs>
              <w:rPr>
                <w:rFonts w:ascii="Times New Roman" w:hAnsi="Times New Roman"/>
                <w:sz w:val="22"/>
                <w:szCs w:val="22"/>
              </w:rPr>
            </w:pPr>
          </w:p>
          <w:p w14:paraId="2DD9A92C"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„Поступак регистрације у Централном регистру</w:t>
            </w:r>
          </w:p>
          <w:p w14:paraId="123BB8B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1829A251"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17а</w:t>
            </w:r>
          </w:p>
          <w:p w14:paraId="1044B780" w14:textId="77777777" w:rsidR="00CD1E47" w:rsidRPr="000A4DB0" w:rsidRDefault="00CD1E47" w:rsidP="00DB2008">
            <w:pPr>
              <w:tabs>
                <w:tab w:val="left" w:pos="1440"/>
              </w:tabs>
              <w:rPr>
                <w:rFonts w:ascii="Times New Roman" w:hAnsi="Times New Roman"/>
                <w:sz w:val="22"/>
                <w:szCs w:val="22"/>
              </w:rPr>
            </w:pPr>
          </w:p>
          <w:p w14:paraId="37405436"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Поступак уписа, промене или брисања података у Централном регистру, покреће се захтевом субјекта и по службеној дужности.</w:t>
            </w:r>
          </w:p>
          <w:p w14:paraId="39EB63A0"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Захтев за упис и промену податка у Централном регистру или брисање из Централног регистра, доставља се у електронском облику путем сервиса којим се обезбеђује пријем електронских докумената.</w:t>
            </w:r>
          </w:p>
          <w:p w14:paraId="1659B9F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Захтев садржи:</w:t>
            </w:r>
          </w:p>
          <w:p w14:paraId="0B3FB4C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идентификационе податке подносиоца захтева;</w:t>
            </w:r>
          </w:p>
          <w:p w14:paraId="26065EA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предмет и врсту уписа, односно промене или брисања података; и,</w:t>
            </w:r>
          </w:p>
          <w:p w14:paraId="5D690C6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3) </w:t>
            </w:r>
            <w:proofErr w:type="gramStart"/>
            <w:r w:rsidRPr="000A4DB0">
              <w:rPr>
                <w:rFonts w:ascii="Times New Roman" w:hAnsi="Times New Roman"/>
                <w:sz w:val="22"/>
                <w:szCs w:val="22"/>
              </w:rPr>
              <w:t>доказ</w:t>
            </w:r>
            <w:proofErr w:type="gramEnd"/>
            <w:r w:rsidRPr="000A4DB0">
              <w:rPr>
                <w:rFonts w:ascii="Times New Roman" w:hAnsi="Times New Roman"/>
                <w:sz w:val="22"/>
                <w:szCs w:val="22"/>
              </w:rPr>
              <w:t xml:space="preserve"> о уплати таксе за вођење поступка уписа, односно промене или брисања података.</w:t>
            </w:r>
          </w:p>
          <w:p w14:paraId="220D6A9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Када органи надлежни за надзор над применом одредбама овог закона утврде несагласност података уписаних у Централни регистар, по службеној дужности:</w:t>
            </w:r>
          </w:p>
          <w:p w14:paraId="77BEEBE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о томе обавештавају Централни регистар ради промене уписаних података, односно усаглашавања уписаних података са стварним стањем; и,</w:t>
            </w:r>
          </w:p>
          <w:p w14:paraId="726D274D"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2) </w:t>
            </w:r>
            <w:proofErr w:type="gramStart"/>
            <w:r w:rsidRPr="000A4DB0">
              <w:rPr>
                <w:rFonts w:ascii="Times New Roman" w:hAnsi="Times New Roman"/>
                <w:sz w:val="22"/>
                <w:szCs w:val="22"/>
              </w:rPr>
              <w:t>достављају</w:t>
            </w:r>
            <w:proofErr w:type="gramEnd"/>
            <w:r w:rsidRPr="000A4DB0">
              <w:rPr>
                <w:rFonts w:ascii="Times New Roman" w:hAnsi="Times New Roman"/>
                <w:sz w:val="22"/>
                <w:szCs w:val="22"/>
              </w:rPr>
              <w:t xml:space="preserve"> документ са својством јавне исправе (решење, записник или пресуду надлежног суда којом се изриче мера безбедности или заштитна мера и др.), који је основ за упис, односно промену или брисање података у Централном регистру.</w:t>
            </w:r>
          </w:p>
          <w:p w14:paraId="6089B71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Потписивање електронског захтева и докумената, као и овера електронских докумената, врши се у складу са прописима којима се уређују електронски потпис и електронски документ.</w:t>
            </w:r>
          </w:p>
          <w:p w14:paraId="1E430DBC"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0D72A73D"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17б</w:t>
            </w:r>
          </w:p>
          <w:p w14:paraId="02867CA5" w14:textId="77777777" w:rsidR="00CD1E47" w:rsidRPr="000A4DB0" w:rsidRDefault="00CD1E47" w:rsidP="00DB2008">
            <w:pPr>
              <w:tabs>
                <w:tab w:val="left" w:pos="1440"/>
              </w:tabs>
              <w:rPr>
                <w:rFonts w:ascii="Times New Roman" w:hAnsi="Times New Roman"/>
                <w:sz w:val="22"/>
                <w:szCs w:val="22"/>
              </w:rPr>
            </w:pPr>
          </w:p>
          <w:p w14:paraId="7C68833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 пријему захтева, односно по пријему одлуке, односно другог документа од надлежног органа из члана 17. став 2) овог закона, Регистратор проверава:</w:t>
            </w:r>
          </w:p>
          <w:p w14:paraId="507F5E9A"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415D279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надлежност за поступање у поступку регистрације и вођења Централног регистра;</w:t>
            </w:r>
          </w:p>
          <w:p w14:paraId="2DC3B58D"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да ли је подносилац захтева лице које може бити подносилац таквог захтева;</w:t>
            </w:r>
          </w:p>
          <w:p w14:paraId="4818ADD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да ли је одлуку, односно други документ који се односи на упис, промену или брисање података доставио надлежни орган по службеној дужности;</w:t>
            </w:r>
          </w:p>
          <w:p w14:paraId="75D15C0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4) да ли захтев, односно документ достављен по службеној дужности, садржи све потребне податке за спровођење уписа, промене или брисања податка; и,</w:t>
            </w:r>
          </w:p>
          <w:p w14:paraId="7BC56E3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5) </w:t>
            </w:r>
            <w:proofErr w:type="gramStart"/>
            <w:r w:rsidRPr="000A4DB0">
              <w:rPr>
                <w:rFonts w:ascii="Times New Roman" w:hAnsi="Times New Roman"/>
                <w:sz w:val="22"/>
                <w:szCs w:val="22"/>
              </w:rPr>
              <w:t>да</w:t>
            </w:r>
            <w:proofErr w:type="gramEnd"/>
            <w:r w:rsidRPr="000A4DB0">
              <w:rPr>
                <w:rFonts w:ascii="Times New Roman" w:hAnsi="Times New Roman"/>
                <w:sz w:val="22"/>
                <w:szCs w:val="22"/>
              </w:rPr>
              <w:t xml:space="preserve"> ли је уз пријаву достављен доказ о уплати прописане административне таксе.</w:t>
            </w:r>
          </w:p>
          <w:p w14:paraId="6021E176"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су испуњени формални услови за упис, односно промену или брисање података, Регистратор доноси решење о упису, односно промени или брисању података у Централном регистру у року од пет радних дана од дана пријема захтева.</w:t>
            </w:r>
          </w:p>
          <w:p w14:paraId="0ED34F9A"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нису испуњени формални услови за даље поступање по захтеву, Регистратор обавештава подносиоца захтева о начину на који треба да уреди захтев у даљем року од осам дана од дана пријема обавештења, уз упозорење да ће се захтев одбацити решењем ако не уреди захтев у остављеном року.</w:t>
            </w:r>
          </w:p>
          <w:p w14:paraId="5BA1715A"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Ако нису испуњени формални услови за даље поступање по службеној дужности, Регистратор обавештава надлежни орган из члана 17. </w:t>
            </w:r>
            <w:proofErr w:type="gramStart"/>
            <w:r w:rsidRPr="000A4DB0">
              <w:rPr>
                <w:rFonts w:ascii="Times New Roman" w:hAnsi="Times New Roman"/>
                <w:sz w:val="22"/>
                <w:szCs w:val="22"/>
              </w:rPr>
              <w:t>став</w:t>
            </w:r>
            <w:proofErr w:type="gramEnd"/>
            <w:r w:rsidRPr="000A4DB0">
              <w:rPr>
                <w:rFonts w:ascii="Times New Roman" w:hAnsi="Times New Roman"/>
                <w:sz w:val="22"/>
                <w:szCs w:val="22"/>
              </w:rPr>
              <w:t xml:space="preserve"> 2) тачка 2.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закона да нису испуњени услови за упис, промену или брисање података из Централног регистра на основу документа достављеног по службеној дужности.</w:t>
            </w:r>
          </w:p>
          <w:p w14:paraId="5B86828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Против решења из ст. 2.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3.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може се изјавити жалба министарству надлежном за послове пољопривреде, у року од 8 дана од дана пријема </w:t>
            </w:r>
            <w:r w:rsidRPr="000A4DB0">
              <w:rPr>
                <w:rFonts w:ascii="Times New Roman" w:hAnsi="Times New Roman"/>
                <w:sz w:val="22"/>
                <w:szCs w:val="22"/>
              </w:rPr>
              <w:lastRenderedPageBreak/>
              <w:t>решења.</w:t>
            </w:r>
          </w:p>
          <w:p w14:paraId="524B5AE6"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17в</w:t>
            </w:r>
          </w:p>
          <w:p w14:paraId="2FEB172D" w14:textId="77777777" w:rsidR="00CD1E47" w:rsidRPr="000A4DB0" w:rsidRDefault="00CD1E47" w:rsidP="00DB2008">
            <w:pPr>
              <w:tabs>
                <w:tab w:val="left" w:pos="1440"/>
              </w:tabs>
              <w:rPr>
                <w:rFonts w:ascii="Times New Roman" w:hAnsi="Times New Roman"/>
                <w:sz w:val="22"/>
                <w:szCs w:val="22"/>
              </w:rPr>
            </w:pPr>
          </w:p>
          <w:p w14:paraId="68E4E93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Регистратор не одлучи о захтеву у року из члана 17б став 2) овог закона, подносилац захтева може захтевати да Регистратор оконча поступак доношењем решења о упису, односно промени или брисању података, у даљем року од пет радних дана од дана пријема накнадног захтева.</w:t>
            </w:r>
          </w:p>
          <w:p w14:paraId="30D3FB50"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Уколико Регистратор не донесе решење ни по накнадном захтеву из става 1.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сматра се да је захтев странке усвојен и субјекат који се бави производњом и прометом хране и хране за животиње може започети производњу и промет хране и хране за животиње, изузев у случајевима који се односе на одобравање, односно регистрацију објеката у складу са посебним прописима.</w:t>
            </w:r>
          </w:p>
          <w:p w14:paraId="4F5CEA1A" w14:textId="77777777" w:rsidR="00CD1E47" w:rsidRPr="000A4DB0" w:rsidRDefault="00CD1E47" w:rsidP="00DB2008">
            <w:pPr>
              <w:tabs>
                <w:tab w:val="left" w:pos="1440"/>
              </w:tabs>
              <w:rPr>
                <w:rFonts w:ascii="Times New Roman" w:hAnsi="Times New Roman"/>
                <w:sz w:val="22"/>
                <w:szCs w:val="22"/>
              </w:rPr>
            </w:pPr>
          </w:p>
          <w:p w14:paraId="3A8DD092"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17г</w:t>
            </w:r>
          </w:p>
          <w:p w14:paraId="6D8744CE" w14:textId="77777777" w:rsidR="00CD1E47" w:rsidRPr="000A4DB0" w:rsidRDefault="00CD1E47" w:rsidP="00DB2008">
            <w:pPr>
              <w:tabs>
                <w:tab w:val="left" w:pos="1440"/>
              </w:tabs>
              <w:rPr>
                <w:rFonts w:ascii="Times New Roman" w:hAnsi="Times New Roman"/>
                <w:sz w:val="22"/>
                <w:szCs w:val="22"/>
              </w:rPr>
            </w:pPr>
          </w:p>
          <w:p w14:paraId="796795E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Решење из чл. 17б ст. 2.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3. </w:t>
            </w:r>
            <w:proofErr w:type="gramStart"/>
            <w:r w:rsidRPr="000A4DB0">
              <w:rPr>
                <w:rFonts w:ascii="Times New Roman" w:hAnsi="Times New Roman"/>
                <w:sz w:val="22"/>
                <w:szCs w:val="22"/>
              </w:rPr>
              <w:t>доноси</w:t>
            </w:r>
            <w:proofErr w:type="gramEnd"/>
            <w:r w:rsidRPr="000A4DB0">
              <w:rPr>
                <w:rFonts w:ascii="Times New Roman" w:hAnsi="Times New Roman"/>
                <w:sz w:val="22"/>
                <w:szCs w:val="22"/>
              </w:rPr>
              <w:t xml:space="preserve"> се у форми електронског документа, а достављање решења подносиоцу захтева врши се у складу са законом којим се уређује електронска управа.</w:t>
            </w:r>
          </w:p>
          <w:p w14:paraId="15EDF378"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17д</w:t>
            </w:r>
          </w:p>
          <w:p w14:paraId="64A1F984" w14:textId="77777777" w:rsidR="00CD1E47" w:rsidRPr="000A4DB0" w:rsidRDefault="00CD1E47" w:rsidP="00DB2008">
            <w:pPr>
              <w:tabs>
                <w:tab w:val="left" w:pos="1440"/>
              </w:tabs>
              <w:rPr>
                <w:rFonts w:ascii="Times New Roman" w:hAnsi="Times New Roman"/>
                <w:sz w:val="22"/>
                <w:szCs w:val="22"/>
              </w:rPr>
            </w:pPr>
          </w:p>
          <w:p w14:paraId="34EE1C4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2DBF11F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Министар надлежан за послове пољопривреде у споразуму са министром надлежним за послове привреде ближе уређује образац захтева за упис и промену податка у Централном регистру или брисање из Централног регистра, услове и начин за упис, промену, брисање и јавно објављивање података и вођења Централног регистра</w:t>
            </w:r>
            <w:proofErr w:type="gramStart"/>
            <w:r w:rsidRPr="000A4DB0">
              <w:rPr>
                <w:rFonts w:ascii="Times New Roman" w:hAnsi="Times New Roman"/>
                <w:sz w:val="22"/>
                <w:szCs w:val="22"/>
              </w:rPr>
              <w:t>.“</w:t>
            </w:r>
            <w:proofErr w:type="gramEnd"/>
          </w:p>
          <w:p w14:paraId="16218348" w14:textId="77777777" w:rsidR="00CD1E47" w:rsidRPr="000A4DB0" w:rsidRDefault="00CD1E47" w:rsidP="00DB2008">
            <w:pPr>
              <w:tabs>
                <w:tab w:val="left" w:pos="1440"/>
              </w:tabs>
              <w:rPr>
                <w:rFonts w:ascii="Times New Roman" w:hAnsi="Times New Roman"/>
                <w:sz w:val="22"/>
                <w:szCs w:val="22"/>
              </w:rPr>
            </w:pPr>
          </w:p>
          <w:p w14:paraId="1EB6245F"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7.</w:t>
            </w:r>
          </w:p>
          <w:p w14:paraId="4C9E015D" w14:textId="77777777" w:rsidR="00CD1E47" w:rsidRPr="000A4DB0" w:rsidRDefault="00CD1E47" w:rsidP="00DB2008">
            <w:pPr>
              <w:tabs>
                <w:tab w:val="left" w:pos="1440"/>
              </w:tabs>
              <w:jc w:val="center"/>
              <w:rPr>
                <w:rFonts w:ascii="Times New Roman" w:hAnsi="Times New Roman"/>
                <w:sz w:val="22"/>
                <w:szCs w:val="22"/>
              </w:rPr>
            </w:pPr>
          </w:p>
          <w:p w14:paraId="64A7371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члану 79. </w:t>
            </w:r>
            <w:proofErr w:type="gramStart"/>
            <w:r w:rsidRPr="000A4DB0">
              <w:rPr>
                <w:rFonts w:ascii="Times New Roman" w:hAnsi="Times New Roman"/>
                <w:sz w:val="22"/>
                <w:szCs w:val="22"/>
              </w:rPr>
              <w:t>став</w:t>
            </w:r>
            <w:proofErr w:type="gramEnd"/>
            <w:r w:rsidRPr="000A4DB0">
              <w:rPr>
                <w:rFonts w:ascii="Times New Roman" w:hAnsi="Times New Roman"/>
                <w:sz w:val="22"/>
                <w:szCs w:val="22"/>
              </w:rPr>
              <w:t xml:space="preserve">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1) бришу се реч: „став“ и број „1“, а додају речи и бројеви: „ст. 2.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4“.</w:t>
            </w:r>
          </w:p>
          <w:p w14:paraId="7DF9FD5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ставу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2) брише се.</w:t>
            </w:r>
          </w:p>
          <w:p w14:paraId="7A79007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ставу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3) бришу се реч: „став“ и број „8“, а додају реч и бројеви: „ст. 2.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4“.</w:t>
            </w:r>
          </w:p>
          <w:p w14:paraId="0F12E969"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8.</w:t>
            </w:r>
          </w:p>
          <w:p w14:paraId="63912C72" w14:textId="77777777" w:rsidR="00CD1E47" w:rsidRPr="000A4DB0" w:rsidRDefault="00CD1E47" w:rsidP="00DB2008">
            <w:pPr>
              <w:tabs>
                <w:tab w:val="left" w:pos="1440"/>
              </w:tabs>
              <w:jc w:val="center"/>
              <w:rPr>
                <w:rFonts w:ascii="Times New Roman" w:hAnsi="Times New Roman"/>
                <w:sz w:val="22"/>
                <w:szCs w:val="22"/>
              </w:rPr>
            </w:pPr>
          </w:p>
          <w:p w14:paraId="5363004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члану 81. </w:t>
            </w:r>
            <w:proofErr w:type="gramStart"/>
            <w:r w:rsidRPr="000A4DB0">
              <w:rPr>
                <w:rFonts w:ascii="Times New Roman" w:hAnsi="Times New Roman"/>
                <w:sz w:val="22"/>
                <w:szCs w:val="22"/>
              </w:rPr>
              <w:t>став</w:t>
            </w:r>
            <w:proofErr w:type="gramEnd"/>
            <w:r w:rsidRPr="000A4DB0">
              <w:rPr>
                <w:rFonts w:ascii="Times New Roman" w:hAnsi="Times New Roman"/>
                <w:sz w:val="22"/>
                <w:szCs w:val="22"/>
              </w:rPr>
              <w:t xml:space="preserve">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1) бришу се реч: „став“ и број „1“, а додају речи и бројеви: „ст. 2.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4“.</w:t>
            </w:r>
          </w:p>
          <w:p w14:paraId="180FA9F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ставу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2) брише се.</w:t>
            </w:r>
          </w:p>
          <w:p w14:paraId="2BF77B30"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ставу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3) бришу се реч: „став“ и број „8“, а додају реч и бројеви: „ст. 4.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5“.</w:t>
            </w:r>
          </w:p>
          <w:p w14:paraId="503DA4D9"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9.</w:t>
            </w:r>
          </w:p>
          <w:p w14:paraId="67E9EC73" w14:textId="77777777" w:rsidR="00CD1E47" w:rsidRPr="000A4DB0" w:rsidRDefault="00CD1E47" w:rsidP="00DB2008">
            <w:pPr>
              <w:tabs>
                <w:tab w:val="left" w:pos="1440"/>
              </w:tabs>
              <w:jc w:val="center"/>
              <w:rPr>
                <w:rFonts w:ascii="Times New Roman" w:hAnsi="Times New Roman"/>
                <w:sz w:val="22"/>
                <w:szCs w:val="22"/>
              </w:rPr>
            </w:pPr>
          </w:p>
          <w:p w14:paraId="1420ECE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члану 83. </w:t>
            </w:r>
            <w:proofErr w:type="gramStart"/>
            <w:r w:rsidRPr="000A4DB0">
              <w:rPr>
                <w:rFonts w:ascii="Times New Roman" w:hAnsi="Times New Roman"/>
                <w:sz w:val="22"/>
                <w:szCs w:val="22"/>
              </w:rPr>
              <w:t>став</w:t>
            </w:r>
            <w:proofErr w:type="gramEnd"/>
            <w:r w:rsidRPr="000A4DB0">
              <w:rPr>
                <w:rFonts w:ascii="Times New Roman" w:hAnsi="Times New Roman"/>
                <w:sz w:val="22"/>
                <w:szCs w:val="22"/>
              </w:rPr>
              <w:t xml:space="preserve">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1) бришу се реч: „став“ и број „1“, а додају речи и бројеви: „ст. 3.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4“.</w:t>
            </w:r>
          </w:p>
          <w:p w14:paraId="4E2CBCF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ставу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2) брише се.</w:t>
            </w:r>
          </w:p>
          <w:p w14:paraId="255B582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У ставу 1. </w:t>
            </w:r>
            <w:proofErr w:type="gramStart"/>
            <w:r w:rsidRPr="000A4DB0">
              <w:rPr>
                <w:rFonts w:ascii="Times New Roman" w:hAnsi="Times New Roman"/>
                <w:sz w:val="22"/>
                <w:szCs w:val="22"/>
              </w:rPr>
              <w:t>тачка</w:t>
            </w:r>
            <w:proofErr w:type="gramEnd"/>
            <w:r w:rsidRPr="000A4DB0">
              <w:rPr>
                <w:rFonts w:ascii="Times New Roman" w:hAnsi="Times New Roman"/>
                <w:sz w:val="22"/>
                <w:szCs w:val="22"/>
              </w:rPr>
              <w:t xml:space="preserve"> 3) бришу се реч: „став“ и број „8“, а додају реч и бројеви: „ст. 3, 4. </w:t>
            </w:r>
            <w:proofErr w:type="gramStart"/>
            <w:r w:rsidRPr="000A4DB0">
              <w:rPr>
                <w:rFonts w:ascii="Times New Roman" w:hAnsi="Times New Roman"/>
                <w:sz w:val="22"/>
                <w:szCs w:val="22"/>
              </w:rPr>
              <w:t>и</w:t>
            </w:r>
            <w:proofErr w:type="gramEnd"/>
            <w:r w:rsidRPr="000A4DB0">
              <w:rPr>
                <w:rFonts w:ascii="Times New Roman" w:hAnsi="Times New Roman"/>
                <w:sz w:val="22"/>
                <w:szCs w:val="22"/>
              </w:rPr>
              <w:t xml:space="preserve"> 5“.</w:t>
            </w:r>
          </w:p>
          <w:p w14:paraId="3C50CD7E"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10.</w:t>
            </w:r>
          </w:p>
          <w:p w14:paraId="02E83D02" w14:textId="77777777" w:rsidR="00CD1E47" w:rsidRPr="000A4DB0" w:rsidRDefault="00CD1E47" w:rsidP="00DB2008">
            <w:pPr>
              <w:tabs>
                <w:tab w:val="left" w:pos="1440"/>
              </w:tabs>
              <w:jc w:val="center"/>
              <w:rPr>
                <w:rFonts w:ascii="Times New Roman" w:hAnsi="Times New Roman"/>
                <w:sz w:val="22"/>
                <w:szCs w:val="22"/>
              </w:rPr>
            </w:pPr>
          </w:p>
          <w:p w14:paraId="22792E3A"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1DEF18E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Поступци уписа у Централни регистар започети пре ступања на снагу овог закона окончаће се по одредбама закона који је био на снази до ступања на снагу овог закона.</w:t>
            </w:r>
          </w:p>
          <w:p w14:paraId="789B1860" w14:textId="77777777" w:rsidR="00CD1E47" w:rsidRPr="000A4DB0" w:rsidRDefault="00CD1E47" w:rsidP="00DB2008">
            <w:pPr>
              <w:tabs>
                <w:tab w:val="left" w:pos="1440"/>
              </w:tabs>
              <w:rPr>
                <w:rFonts w:ascii="Times New Roman" w:hAnsi="Times New Roman"/>
                <w:sz w:val="22"/>
                <w:szCs w:val="22"/>
              </w:rPr>
            </w:pPr>
          </w:p>
          <w:p w14:paraId="71031F7F"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lastRenderedPageBreak/>
              <w:t>Члан 11.</w:t>
            </w:r>
          </w:p>
          <w:p w14:paraId="1FDC384F" w14:textId="77777777" w:rsidR="00CD1E47" w:rsidRPr="000A4DB0" w:rsidRDefault="00CD1E47" w:rsidP="00DB2008">
            <w:pPr>
              <w:tabs>
                <w:tab w:val="left" w:pos="1440"/>
              </w:tabs>
              <w:jc w:val="center"/>
              <w:rPr>
                <w:rFonts w:ascii="Times New Roman" w:hAnsi="Times New Roman"/>
                <w:sz w:val="22"/>
                <w:szCs w:val="22"/>
              </w:rPr>
            </w:pPr>
          </w:p>
          <w:p w14:paraId="5E68FB3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Министарство је дужно да усклади своју организацију и рад са одредбама овог закона у року од 12 месеци од дана ступања на снагу овог закона.</w:t>
            </w:r>
          </w:p>
          <w:p w14:paraId="7C79BED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Прописи за спровођење овог закона донеће се у року од 12 месеци од дана ступања на снагу овог закона.</w:t>
            </w:r>
          </w:p>
          <w:p w14:paraId="659A82A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До доношења прописа из става 2.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примењиваће се прописи који су важили до дана ступања на снагу овог закона.</w:t>
            </w:r>
          </w:p>
          <w:p w14:paraId="73947246" w14:textId="77777777" w:rsidR="00CD1E47" w:rsidRPr="000A4DB0" w:rsidRDefault="00CD1E47" w:rsidP="00DB2008">
            <w:pPr>
              <w:tabs>
                <w:tab w:val="left" w:pos="1440"/>
              </w:tabs>
              <w:rPr>
                <w:rFonts w:ascii="Times New Roman" w:hAnsi="Times New Roman"/>
                <w:sz w:val="22"/>
                <w:szCs w:val="22"/>
              </w:rPr>
            </w:pPr>
          </w:p>
          <w:p w14:paraId="20F0ED8E"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12.</w:t>
            </w:r>
          </w:p>
          <w:p w14:paraId="55D6194E" w14:textId="77777777" w:rsidR="00CD1E47" w:rsidRPr="000A4DB0" w:rsidRDefault="00CD1E47" w:rsidP="00DB2008">
            <w:pPr>
              <w:tabs>
                <w:tab w:val="left" w:pos="1440"/>
              </w:tabs>
              <w:jc w:val="center"/>
              <w:rPr>
                <w:rFonts w:ascii="Times New Roman" w:hAnsi="Times New Roman"/>
                <w:sz w:val="22"/>
                <w:szCs w:val="22"/>
              </w:rPr>
            </w:pPr>
          </w:p>
          <w:p w14:paraId="1195B26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Овај закон ступа на снагу осмог дана од дана објављивања у „Службеном гласнику Републике Србије“.</w:t>
            </w:r>
          </w:p>
          <w:p w14:paraId="77EF0ACA" w14:textId="77777777" w:rsidR="00CD1E47" w:rsidRPr="000A4DB0" w:rsidRDefault="00CD1E47" w:rsidP="00DB19B9">
            <w:pPr>
              <w:pBdr>
                <w:bottom w:val="single" w:sz="12" w:space="1" w:color="auto"/>
              </w:pBdr>
              <w:jc w:val="left"/>
              <w:rPr>
                <w:rFonts w:ascii="Times New Roman" w:eastAsia="Times New Roman" w:hAnsi="Times New Roman"/>
                <w:b/>
                <w:sz w:val="22"/>
                <w:szCs w:val="22"/>
                <w:lang w:val="sr-Cyrl-RS"/>
              </w:rPr>
            </w:pPr>
          </w:p>
          <w:p w14:paraId="3B13A5F4" w14:textId="77777777" w:rsidR="008144D1" w:rsidRPr="000A4DB0" w:rsidRDefault="008144D1" w:rsidP="00DB19B9">
            <w:pPr>
              <w:jc w:val="left"/>
              <w:rPr>
                <w:rFonts w:ascii="Times New Roman" w:eastAsia="Times New Roman" w:hAnsi="Times New Roman"/>
                <w:b/>
                <w:sz w:val="22"/>
                <w:szCs w:val="22"/>
                <w:lang w:val="sr-Cyrl-RS"/>
              </w:rPr>
            </w:pPr>
          </w:p>
          <w:p w14:paraId="287DE5A4" w14:textId="18FECFF5" w:rsidR="008144D1" w:rsidRPr="000A4DB0" w:rsidRDefault="008144D1" w:rsidP="00E459BB">
            <w:pPr>
              <w:tabs>
                <w:tab w:val="left" w:pos="1418"/>
              </w:tabs>
              <w:jc w:val="center"/>
              <w:rPr>
                <w:rFonts w:ascii="Times New Roman" w:hAnsi="Times New Roman"/>
                <w:b/>
                <w:sz w:val="22"/>
                <w:szCs w:val="22"/>
                <w:lang w:val="sr-Cyrl-RS"/>
              </w:rPr>
            </w:pPr>
            <w:r w:rsidRPr="000A4DB0">
              <w:rPr>
                <w:rFonts w:ascii="Times New Roman" w:hAnsi="Times New Roman"/>
                <w:b/>
                <w:sz w:val="22"/>
                <w:szCs w:val="22"/>
                <w:lang w:val="sr-Cyrl-RS"/>
              </w:rPr>
              <w:t>НАЦРТ</w:t>
            </w:r>
          </w:p>
          <w:p w14:paraId="00DF7A9B" w14:textId="77777777" w:rsidR="008144D1" w:rsidRPr="000A4DB0" w:rsidRDefault="008144D1" w:rsidP="00E459BB">
            <w:pPr>
              <w:tabs>
                <w:tab w:val="left" w:pos="1418"/>
              </w:tabs>
              <w:jc w:val="center"/>
              <w:rPr>
                <w:rFonts w:ascii="Times New Roman" w:hAnsi="Times New Roman"/>
                <w:b/>
                <w:sz w:val="22"/>
                <w:szCs w:val="22"/>
              </w:rPr>
            </w:pPr>
            <w:r w:rsidRPr="000A4DB0">
              <w:rPr>
                <w:rFonts w:ascii="Times New Roman" w:hAnsi="Times New Roman"/>
                <w:b/>
                <w:sz w:val="22"/>
                <w:szCs w:val="22"/>
              </w:rPr>
              <w:t xml:space="preserve">ПРАВИЛНИК </w:t>
            </w:r>
            <w:r w:rsidRPr="000A4DB0">
              <w:rPr>
                <w:rFonts w:ascii="Times New Roman" w:hAnsi="Times New Roman"/>
                <w:b/>
                <w:sz w:val="22"/>
                <w:szCs w:val="22"/>
                <w:lang w:val="sr-Cyrl-RS"/>
              </w:rPr>
              <w:t>о</w:t>
            </w:r>
            <w:r w:rsidRPr="000A4DB0">
              <w:rPr>
                <w:rFonts w:ascii="Times New Roman" w:hAnsi="Times New Roman"/>
                <w:b/>
                <w:sz w:val="22"/>
                <w:szCs w:val="22"/>
              </w:rPr>
              <w:t xml:space="preserve"> условима и начину за упис, промену, брисање и јавно објављивање података и вођења Централног регистра објеката</w:t>
            </w:r>
            <w:r w:rsidRPr="000A4DB0">
              <w:rPr>
                <w:rFonts w:ascii="Times New Roman" w:hAnsi="Times New Roman"/>
                <w:b/>
                <w:sz w:val="22"/>
                <w:szCs w:val="22"/>
                <w:lang w:val="sr-Cyrl-RS"/>
              </w:rPr>
              <w:t xml:space="preserve"> и обрасцу захтева за упис, промену податка и брисање из Централног регистра објеката</w:t>
            </w:r>
          </w:p>
          <w:p w14:paraId="186F3E5D" w14:textId="77777777" w:rsidR="008144D1" w:rsidRPr="000A4DB0" w:rsidRDefault="008144D1" w:rsidP="008144D1">
            <w:pPr>
              <w:tabs>
                <w:tab w:val="left" w:pos="1418"/>
              </w:tabs>
              <w:jc w:val="center"/>
              <w:rPr>
                <w:rFonts w:ascii="Times New Roman" w:hAnsi="Times New Roman"/>
                <w:sz w:val="22"/>
                <w:szCs w:val="22"/>
              </w:rPr>
            </w:pPr>
          </w:p>
          <w:p w14:paraId="7EB83625"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Предмет</w:t>
            </w:r>
          </w:p>
          <w:p w14:paraId="7C023644" w14:textId="77777777" w:rsidR="008144D1" w:rsidRPr="000A4DB0" w:rsidRDefault="008144D1" w:rsidP="008144D1">
            <w:pPr>
              <w:tabs>
                <w:tab w:val="left" w:pos="1418"/>
              </w:tabs>
              <w:jc w:val="center"/>
              <w:rPr>
                <w:rFonts w:ascii="Times New Roman" w:hAnsi="Times New Roman"/>
                <w:sz w:val="22"/>
                <w:szCs w:val="22"/>
              </w:rPr>
            </w:pPr>
          </w:p>
          <w:p w14:paraId="7BE8CADB"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1.</w:t>
            </w:r>
          </w:p>
          <w:p w14:paraId="2CBB3303" w14:textId="77777777" w:rsidR="008144D1" w:rsidRPr="000A4DB0" w:rsidRDefault="008144D1" w:rsidP="008144D1">
            <w:pPr>
              <w:tabs>
                <w:tab w:val="left" w:pos="1418"/>
              </w:tabs>
              <w:jc w:val="center"/>
              <w:rPr>
                <w:rFonts w:ascii="Times New Roman" w:hAnsi="Times New Roman"/>
                <w:sz w:val="22"/>
                <w:szCs w:val="22"/>
              </w:rPr>
            </w:pPr>
          </w:p>
          <w:p w14:paraId="24A0D2E2"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Овим правилником уређују се поступак, услови и начин за упис, промену, брисање и јавно објављивање података и вођење Централног регистра објеката (у даљем тексту: Централни регистар), за чије вођење је, у складу са законом и другим прописима, надлежно Министарство пољопривреде, шумарство и водопривреде и садржина образаца захтева за упис, промену података и брисање из Централног регистра.</w:t>
            </w:r>
          </w:p>
          <w:p w14:paraId="48C6E4F1" w14:textId="77777777" w:rsidR="008144D1" w:rsidRPr="000A4DB0" w:rsidRDefault="008144D1" w:rsidP="008144D1">
            <w:pPr>
              <w:tabs>
                <w:tab w:val="left" w:pos="1418"/>
              </w:tabs>
              <w:rPr>
                <w:rFonts w:ascii="Times New Roman" w:hAnsi="Times New Roman"/>
                <w:sz w:val="22"/>
                <w:szCs w:val="22"/>
              </w:rPr>
            </w:pPr>
          </w:p>
          <w:p w14:paraId="1149DE46"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Субјекти и објекти регистрације</w:t>
            </w:r>
          </w:p>
          <w:p w14:paraId="59E0EC69" w14:textId="77777777" w:rsidR="008144D1" w:rsidRPr="000A4DB0" w:rsidRDefault="008144D1" w:rsidP="008144D1">
            <w:pPr>
              <w:tabs>
                <w:tab w:val="left" w:pos="1418"/>
              </w:tabs>
              <w:jc w:val="center"/>
              <w:rPr>
                <w:rFonts w:ascii="Times New Roman" w:hAnsi="Times New Roman"/>
                <w:sz w:val="22"/>
                <w:szCs w:val="22"/>
              </w:rPr>
            </w:pPr>
          </w:p>
          <w:p w14:paraId="24DA4ED7"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2.</w:t>
            </w:r>
          </w:p>
          <w:p w14:paraId="660F47A6" w14:textId="77777777" w:rsidR="008144D1" w:rsidRPr="000A4DB0" w:rsidRDefault="008144D1" w:rsidP="008144D1">
            <w:pPr>
              <w:tabs>
                <w:tab w:val="left" w:pos="1418"/>
              </w:tabs>
              <w:jc w:val="center"/>
              <w:rPr>
                <w:rFonts w:ascii="Times New Roman" w:hAnsi="Times New Roman"/>
                <w:sz w:val="22"/>
                <w:szCs w:val="22"/>
              </w:rPr>
            </w:pPr>
          </w:p>
          <w:p w14:paraId="733C9853"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Централни регистар води се као јединствени, централни, електронски и јавни регистар субјеката у производњи и промету хране и хране за животиње (у даљем тексту: субјекти) и објекaта у којима уписани субјекти обављају производњу и промет хране и хране за животиње (у даљем тексту: објекти).</w:t>
            </w:r>
          </w:p>
          <w:p w14:paraId="76AC8D01"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Централни регистар садржи и податке о субјектима регистрације и објектима регистрације који се одобравају или региструју у складу са посебним прописима, а који се по службеној дужности преузимају из других службених евиденција, уписују и воде у Централном регистру.</w:t>
            </w:r>
          </w:p>
          <w:p w14:paraId="54AA4BEF" w14:textId="77777777" w:rsidR="008144D1" w:rsidRPr="000A4DB0" w:rsidRDefault="008144D1" w:rsidP="008144D1">
            <w:pPr>
              <w:tabs>
                <w:tab w:val="left" w:pos="1418"/>
              </w:tabs>
              <w:rPr>
                <w:rFonts w:ascii="Times New Roman" w:hAnsi="Times New Roman"/>
                <w:sz w:val="22"/>
                <w:szCs w:val="22"/>
              </w:rPr>
            </w:pPr>
          </w:p>
          <w:p w14:paraId="242FF14F"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Предмет регистрације</w:t>
            </w:r>
          </w:p>
          <w:p w14:paraId="5E49233D" w14:textId="77777777" w:rsidR="008144D1" w:rsidRPr="000A4DB0" w:rsidRDefault="008144D1" w:rsidP="008144D1">
            <w:pPr>
              <w:tabs>
                <w:tab w:val="left" w:pos="1418"/>
              </w:tabs>
              <w:jc w:val="center"/>
              <w:rPr>
                <w:rFonts w:ascii="Times New Roman" w:hAnsi="Times New Roman"/>
                <w:sz w:val="22"/>
                <w:szCs w:val="22"/>
              </w:rPr>
            </w:pPr>
          </w:p>
          <w:p w14:paraId="36D9B63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3.</w:t>
            </w:r>
          </w:p>
          <w:p w14:paraId="592F909A" w14:textId="77777777" w:rsidR="008144D1" w:rsidRPr="000A4DB0" w:rsidRDefault="008144D1" w:rsidP="008144D1">
            <w:pPr>
              <w:tabs>
                <w:tab w:val="left" w:pos="1418"/>
              </w:tabs>
              <w:jc w:val="center"/>
              <w:rPr>
                <w:rFonts w:ascii="Times New Roman" w:hAnsi="Times New Roman"/>
                <w:sz w:val="22"/>
                <w:szCs w:val="22"/>
              </w:rPr>
            </w:pPr>
          </w:p>
          <w:p w14:paraId="10CB4821"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У Централном регистру се региструју упис, промена и брисање података о субјектима и објектима регистрације, који су предмет регистрације у складу са законом.</w:t>
            </w:r>
          </w:p>
          <w:p w14:paraId="619AC7D8"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Регистрација из става 1.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врши се по захтеву субјекта регистрације или по службеној дужности.</w:t>
            </w:r>
          </w:p>
          <w:p w14:paraId="09F1899B"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p>
          <w:p w14:paraId="1238B48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Саставни део Централног регистра</w:t>
            </w:r>
          </w:p>
          <w:p w14:paraId="2471B7B8" w14:textId="77777777" w:rsidR="008144D1" w:rsidRPr="000A4DB0" w:rsidRDefault="008144D1" w:rsidP="008144D1">
            <w:pPr>
              <w:tabs>
                <w:tab w:val="left" w:pos="1418"/>
              </w:tabs>
              <w:jc w:val="center"/>
              <w:rPr>
                <w:rFonts w:ascii="Times New Roman" w:hAnsi="Times New Roman"/>
                <w:sz w:val="22"/>
                <w:szCs w:val="22"/>
              </w:rPr>
            </w:pPr>
          </w:p>
          <w:p w14:paraId="39A1D52D"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4.</w:t>
            </w:r>
          </w:p>
          <w:p w14:paraId="107BF631" w14:textId="77777777" w:rsidR="008144D1" w:rsidRPr="000A4DB0" w:rsidRDefault="008144D1" w:rsidP="008144D1">
            <w:pPr>
              <w:tabs>
                <w:tab w:val="left" w:pos="1418"/>
              </w:tabs>
              <w:jc w:val="center"/>
              <w:rPr>
                <w:rFonts w:ascii="Times New Roman" w:hAnsi="Times New Roman"/>
                <w:sz w:val="22"/>
                <w:szCs w:val="22"/>
              </w:rPr>
            </w:pPr>
          </w:p>
          <w:p w14:paraId="7EA07D47"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Централни регистар, поред података из члана 3.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Правилника, садржи и документе на основу којих је извршена регистрација субјеката и објеката.</w:t>
            </w:r>
          </w:p>
          <w:p w14:paraId="6DF317EF" w14:textId="77777777" w:rsidR="008144D1" w:rsidRPr="000A4DB0" w:rsidRDefault="008144D1" w:rsidP="008144D1">
            <w:pPr>
              <w:tabs>
                <w:tab w:val="left" w:pos="1418"/>
              </w:tabs>
              <w:rPr>
                <w:rFonts w:ascii="Times New Roman" w:hAnsi="Times New Roman"/>
                <w:sz w:val="22"/>
                <w:szCs w:val="22"/>
              </w:rPr>
            </w:pPr>
          </w:p>
          <w:p w14:paraId="21EA1181" w14:textId="77777777" w:rsidR="008144D1" w:rsidRPr="000A4DB0" w:rsidRDefault="008144D1" w:rsidP="008144D1">
            <w:pPr>
              <w:tabs>
                <w:tab w:val="left" w:pos="1418"/>
              </w:tabs>
              <w:rPr>
                <w:rFonts w:ascii="Times New Roman" w:hAnsi="Times New Roman"/>
                <w:sz w:val="22"/>
                <w:szCs w:val="22"/>
              </w:rPr>
            </w:pPr>
          </w:p>
          <w:p w14:paraId="2BAE481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Регистрација субјекта</w:t>
            </w:r>
          </w:p>
          <w:p w14:paraId="580FBBF2" w14:textId="77777777" w:rsidR="008144D1" w:rsidRPr="000A4DB0" w:rsidRDefault="008144D1" w:rsidP="008144D1">
            <w:pPr>
              <w:tabs>
                <w:tab w:val="left" w:pos="1418"/>
              </w:tabs>
              <w:jc w:val="center"/>
              <w:rPr>
                <w:rFonts w:ascii="Times New Roman" w:hAnsi="Times New Roman"/>
                <w:sz w:val="22"/>
                <w:szCs w:val="22"/>
              </w:rPr>
            </w:pPr>
          </w:p>
          <w:p w14:paraId="6EAA11D8"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5.</w:t>
            </w:r>
          </w:p>
          <w:p w14:paraId="0D7B90FF" w14:textId="77777777" w:rsidR="008144D1" w:rsidRPr="000A4DB0" w:rsidRDefault="008144D1" w:rsidP="008144D1">
            <w:pPr>
              <w:tabs>
                <w:tab w:val="left" w:pos="1418"/>
              </w:tabs>
              <w:jc w:val="center"/>
              <w:rPr>
                <w:rFonts w:ascii="Times New Roman" w:hAnsi="Times New Roman"/>
                <w:sz w:val="22"/>
                <w:szCs w:val="22"/>
              </w:rPr>
            </w:pPr>
          </w:p>
          <w:p w14:paraId="58762DF9"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упис субјекта у Централни регистар подноси се у електронској форми, уз навођење података који су предмет регистрације и достављање доказа о уплаћеној такси за вођење поступка уписа.</w:t>
            </w:r>
          </w:p>
          <w:p w14:paraId="48CE9128"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 xml:space="preserve">Захтев за промену података о субјекту уписаном у Централни регистар подноси се у електронској форми за оне податке који нису предмет ажурирања из службених евиденција државних органа и ималаца јавних овлашћења, уз достављање доказа о уплаћеној такси за вођење поступка промене података. </w:t>
            </w:r>
          </w:p>
          <w:p w14:paraId="37A3945B"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брисање субјекта из Централног регистра садржи изјаву да регистровани субјекат престаје са обављањем делатности производње и промета хране и хране за животиње, а поступак за брисање субјекта врши се бесплатно.</w:t>
            </w:r>
          </w:p>
          <w:p w14:paraId="197F4552"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Изузетно од одредби ст. 1-3. овог члана, упис, промена података или брисање субјекта из Централног регистра спроводи се искључиво преузимањем из других службених евиденција, у односу на субјекта који се бави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w:t>
            </w:r>
          </w:p>
          <w:p w14:paraId="42932199" w14:textId="77777777" w:rsidR="008144D1" w:rsidRPr="000A4DB0" w:rsidRDefault="008144D1" w:rsidP="008144D1">
            <w:pPr>
              <w:tabs>
                <w:tab w:val="left" w:pos="1418"/>
              </w:tabs>
              <w:rPr>
                <w:rFonts w:ascii="Times New Roman" w:hAnsi="Times New Roman"/>
                <w:sz w:val="22"/>
                <w:szCs w:val="22"/>
              </w:rPr>
            </w:pPr>
          </w:p>
          <w:p w14:paraId="217CB70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Регистрација објекта</w:t>
            </w:r>
          </w:p>
          <w:p w14:paraId="4885AC0E" w14:textId="77777777" w:rsidR="008144D1" w:rsidRPr="000A4DB0" w:rsidRDefault="008144D1" w:rsidP="008144D1">
            <w:pPr>
              <w:tabs>
                <w:tab w:val="left" w:pos="1418"/>
              </w:tabs>
              <w:jc w:val="center"/>
              <w:rPr>
                <w:rFonts w:ascii="Times New Roman" w:hAnsi="Times New Roman"/>
                <w:sz w:val="22"/>
                <w:szCs w:val="22"/>
              </w:rPr>
            </w:pPr>
          </w:p>
          <w:p w14:paraId="4B26773E"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6.</w:t>
            </w:r>
          </w:p>
          <w:p w14:paraId="1DB95D6B"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p>
          <w:p w14:paraId="6B4187D1"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упис објекта у Централни регистар садржи навођење података који су предмет регистрације и доказ о уплаћеној такси за вођење поступка уписа.</w:t>
            </w:r>
          </w:p>
          <w:p w14:paraId="4C0454BC"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 xml:space="preserve">Захтев за промену података о објекту уписаном у Централни регистар садржи податке који нису предмет ажурирања из службених евиденција државних органа и ималаца јавних овлашћења и доказ о уплаћеној такси за вођење поступка промене података. </w:t>
            </w:r>
          </w:p>
          <w:p w14:paraId="5D339B38"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брисање објекта из Централног регистра садржи изјаву да у регистрованом објекту престаје производња и промет хране и хране за животиње, уз достављање доказа о уплаћеној такси за вођење поступка промене података.</w:t>
            </w:r>
          </w:p>
          <w:p w14:paraId="1FD694E7"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r w:rsidRPr="000A4DB0">
              <w:rPr>
                <w:rFonts w:ascii="Times New Roman" w:hAnsi="Times New Roman"/>
                <w:sz w:val="22"/>
                <w:szCs w:val="22"/>
                <w:lang w:val="sr-Cyrl-RS"/>
              </w:rPr>
              <w:t>Изузетно од одредби ст. 1-3. овог члана, упис, промена података или брисање објекта из Централног регистра спроводи се искључиво преузимањем из других службених евиденција, у односу на објекат за производњу и промет хране и хране за животиње који се одобрава или региструје у складу са посебним прописима.</w:t>
            </w:r>
          </w:p>
          <w:p w14:paraId="061B286E"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r>
          </w:p>
          <w:p w14:paraId="5AEAB48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Начин подношења захтева за регистрацију</w:t>
            </w:r>
          </w:p>
          <w:p w14:paraId="791BFA66" w14:textId="77777777" w:rsidR="008144D1" w:rsidRPr="000A4DB0" w:rsidRDefault="008144D1" w:rsidP="008144D1">
            <w:pPr>
              <w:tabs>
                <w:tab w:val="left" w:pos="1418"/>
              </w:tabs>
              <w:jc w:val="center"/>
              <w:rPr>
                <w:rFonts w:ascii="Times New Roman" w:hAnsi="Times New Roman"/>
                <w:sz w:val="22"/>
                <w:szCs w:val="22"/>
              </w:rPr>
            </w:pPr>
          </w:p>
          <w:p w14:paraId="4162221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7</w:t>
            </w:r>
            <w:r w:rsidRPr="000A4DB0">
              <w:rPr>
                <w:rFonts w:ascii="Times New Roman" w:hAnsi="Times New Roman"/>
                <w:sz w:val="22"/>
                <w:szCs w:val="22"/>
              </w:rPr>
              <w:t>.</w:t>
            </w:r>
          </w:p>
          <w:p w14:paraId="6CC218E1"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p>
          <w:p w14:paraId="6D4151BE"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Субјекти из члана 2.</w:t>
            </w:r>
            <w:r w:rsidRPr="000A4DB0">
              <w:rPr>
                <w:rFonts w:ascii="Times New Roman" w:hAnsi="Times New Roman"/>
                <w:sz w:val="22"/>
                <w:szCs w:val="22"/>
                <w:lang w:val="sr-Cyrl-RS"/>
              </w:rPr>
              <w:t xml:space="preserve"> став 1.</w:t>
            </w:r>
            <w:r w:rsidRPr="000A4DB0">
              <w:rPr>
                <w:rFonts w:ascii="Times New Roman" w:hAnsi="Times New Roman"/>
                <w:sz w:val="22"/>
                <w:szCs w:val="22"/>
              </w:rPr>
              <w:t xml:space="preserve">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правилника подносе захтев Централном регистру у електронском облику, путем сервиса којим се обезбеђује пријем електронских докумената.</w:t>
            </w:r>
          </w:p>
          <w:p w14:paraId="7DE9D656"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Субјекти из члана 2. </w:t>
            </w:r>
            <w:r w:rsidRPr="000A4DB0">
              <w:rPr>
                <w:rFonts w:ascii="Times New Roman" w:hAnsi="Times New Roman"/>
                <w:sz w:val="22"/>
                <w:szCs w:val="22"/>
                <w:lang w:val="sr-Cyrl-RS"/>
              </w:rPr>
              <w:t xml:space="preserve">став 1.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правилника могу поднети захтев за упис Централном регистру, приликом подношења јединствене регистрационе пријаве оснивања у Регистру привредних субјеката код Агенције за привредне регистре (у даљем тексту: Агенција).</w:t>
            </w:r>
          </w:p>
          <w:p w14:paraId="0ED0AC3D"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Агенција, у року од 24 часа од пријема </w:t>
            </w:r>
            <w:r w:rsidRPr="000A4DB0">
              <w:rPr>
                <w:rFonts w:ascii="Times New Roman" w:hAnsi="Times New Roman"/>
                <w:sz w:val="22"/>
                <w:szCs w:val="22"/>
                <w:lang w:val="sr-Cyrl-RS"/>
              </w:rPr>
              <w:t>пријаве из става 2. овог члана</w:t>
            </w:r>
            <w:r w:rsidRPr="000A4DB0">
              <w:rPr>
                <w:rFonts w:ascii="Times New Roman" w:hAnsi="Times New Roman"/>
                <w:sz w:val="22"/>
                <w:szCs w:val="22"/>
              </w:rPr>
              <w:t>, за субјекте који испуњавају услове за регистрацију</w:t>
            </w:r>
            <w:r w:rsidRPr="000A4DB0">
              <w:rPr>
                <w:rFonts w:ascii="Times New Roman" w:hAnsi="Times New Roman"/>
                <w:sz w:val="22"/>
                <w:szCs w:val="22"/>
                <w:lang w:val="sr-Cyrl-RS"/>
              </w:rPr>
              <w:t xml:space="preserve"> у складу са прописима којима се уређује </w:t>
            </w:r>
            <w:r w:rsidRPr="000A4DB0">
              <w:rPr>
                <w:rFonts w:ascii="Times New Roman" w:hAnsi="Times New Roman"/>
                <w:sz w:val="22"/>
                <w:szCs w:val="22"/>
                <w:lang w:val="sr-Cyrl-RS"/>
              </w:rPr>
              <w:lastRenderedPageBreak/>
              <w:t>регистрација привредних субјеката</w:t>
            </w:r>
            <w:r w:rsidRPr="000A4DB0">
              <w:rPr>
                <w:rFonts w:ascii="Times New Roman" w:hAnsi="Times New Roman"/>
                <w:sz w:val="22"/>
                <w:szCs w:val="22"/>
              </w:rPr>
              <w:t>, доставља Централном регистру податке из пријаве у електронској или писаној форми.</w:t>
            </w:r>
          </w:p>
          <w:p w14:paraId="766C5189"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Централни регистар одређује јединствени регистарски број субјекта (даље у тексту: регистарски број) и врши регистрацију субјеката </w:t>
            </w:r>
            <w:r w:rsidRPr="000A4DB0">
              <w:rPr>
                <w:rFonts w:ascii="Times New Roman" w:hAnsi="Times New Roman"/>
                <w:sz w:val="22"/>
                <w:szCs w:val="22"/>
                <w:lang w:val="sr-Cyrl-RS"/>
              </w:rPr>
              <w:t xml:space="preserve">и објеката </w:t>
            </w:r>
            <w:r w:rsidRPr="000A4DB0">
              <w:rPr>
                <w:rFonts w:ascii="Times New Roman" w:hAnsi="Times New Roman"/>
                <w:sz w:val="22"/>
                <w:szCs w:val="22"/>
              </w:rPr>
              <w:t xml:space="preserve">из члана 2. </w:t>
            </w:r>
            <w:r w:rsidRPr="000A4DB0">
              <w:rPr>
                <w:rFonts w:ascii="Times New Roman" w:hAnsi="Times New Roman"/>
                <w:sz w:val="22"/>
                <w:szCs w:val="22"/>
                <w:lang w:val="sr-Cyrl-RS"/>
              </w:rPr>
              <w:t xml:space="preserve">став 1. </w:t>
            </w:r>
            <w:r w:rsidRPr="000A4DB0">
              <w:rPr>
                <w:rFonts w:ascii="Times New Roman" w:hAnsi="Times New Roman"/>
                <w:sz w:val="22"/>
                <w:szCs w:val="22"/>
              </w:rPr>
              <w:t xml:space="preserve">овог правилника уписом у Централни регистар на основу </w:t>
            </w:r>
            <w:r w:rsidRPr="000A4DB0">
              <w:rPr>
                <w:rFonts w:ascii="Times New Roman" w:hAnsi="Times New Roman"/>
                <w:sz w:val="22"/>
                <w:szCs w:val="22"/>
                <w:lang w:val="sr-Cyrl-RS"/>
              </w:rPr>
              <w:t>захтева</w:t>
            </w:r>
            <w:r w:rsidRPr="000A4DB0">
              <w:rPr>
                <w:rFonts w:ascii="Times New Roman" w:hAnsi="Times New Roman"/>
                <w:sz w:val="22"/>
                <w:szCs w:val="22"/>
              </w:rPr>
              <w:t xml:space="preserve">, и тако одређени регистарски број, заједно са решењем о извршеном упису, у року од 24 часа од пријема </w:t>
            </w:r>
            <w:r w:rsidRPr="000A4DB0">
              <w:rPr>
                <w:rFonts w:ascii="Times New Roman" w:hAnsi="Times New Roman"/>
                <w:sz w:val="22"/>
                <w:szCs w:val="22"/>
                <w:lang w:val="sr-Cyrl-RS"/>
              </w:rPr>
              <w:t>захтева</w:t>
            </w:r>
            <w:r w:rsidRPr="000A4DB0">
              <w:rPr>
                <w:rFonts w:ascii="Times New Roman" w:hAnsi="Times New Roman"/>
                <w:sz w:val="22"/>
                <w:szCs w:val="22"/>
              </w:rPr>
              <w:t xml:space="preserve"> од стране Агенције, прослеђује Агенцији у електронској форми на уручење субјекту</w:t>
            </w:r>
            <w:r w:rsidRPr="000A4DB0">
              <w:rPr>
                <w:rFonts w:ascii="Times New Roman" w:hAnsi="Times New Roman"/>
                <w:sz w:val="22"/>
                <w:szCs w:val="22"/>
                <w:lang w:val="sr-Cyrl-RS"/>
              </w:rPr>
              <w:t xml:space="preserve"> регистрације</w:t>
            </w:r>
            <w:r w:rsidRPr="000A4DB0">
              <w:rPr>
                <w:rFonts w:ascii="Times New Roman" w:hAnsi="Times New Roman"/>
                <w:sz w:val="22"/>
                <w:szCs w:val="22"/>
              </w:rPr>
              <w:t>.</w:t>
            </w:r>
          </w:p>
          <w:p w14:paraId="3480E982"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Централни регистар уписује објекат у производњи и промету хране и хране за животиње уписом у Централни регистар на основу захтева субјекта регистрације, и решење о том упису доставља субјекту регистрације.</w:t>
            </w:r>
          </w:p>
          <w:p w14:paraId="508AF9EA" w14:textId="77777777" w:rsidR="008144D1" w:rsidRPr="000A4DB0" w:rsidRDefault="008144D1" w:rsidP="008144D1">
            <w:pPr>
              <w:tabs>
                <w:tab w:val="left" w:pos="1418"/>
              </w:tabs>
              <w:rPr>
                <w:rFonts w:ascii="Times New Roman" w:hAnsi="Times New Roman"/>
                <w:sz w:val="22"/>
                <w:szCs w:val="22"/>
                <w:lang w:val="sr-Cyrl-RS"/>
              </w:rPr>
            </w:pPr>
          </w:p>
          <w:p w14:paraId="7EA2701A"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8</w:t>
            </w:r>
            <w:r w:rsidRPr="000A4DB0">
              <w:rPr>
                <w:rFonts w:ascii="Times New Roman" w:hAnsi="Times New Roman"/>
                <w:sz w:val="22"/>
                <w:szCs w:val="22"/>
              </w:rPr>
              <w:t>.</w:t>
            </w:r>
          </w:p>
          <w:p w14:paraId="38B39D71"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p>
          <w:p w14:paraId="5DABC59A"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t xml:space="preserve">Захтев за </w:t>
            </w:r>
            <w:r w:rsidRPr="000A4DB0">
              <w:rPr>
                <w:rFonts w:ascii="Times New Roman" w:hAnsi="Times New Roman"/>
                <w:sz w:val="22"/>
                <w:szCs w:val="22"/>
                <w:lang w:val="sr-Cyrl-RS"/>
              </w:rPr>
              <w:t xml:space="preserve">упис субјеката и објеката регистрације, приликом регистрације привредног субјекта код Агенције, </w:t>
            </w:r>
            <w:r w:rsidRPr="000A4DB0">
              <w:rPr>
                <w:rFonts w:ascii="Times New Roman" w:hAnsi="Times New Roman"/>
                <w:sz w:val="22"/>
                <w:szCs w:val="22"/>
              </w:rPr>
              <w:t>подноси се на обрасцу Захтева</w:t>
            </w:r>
            <w:r w:rsidRPr="000A4DB0">
              <w:rPr>
                <w:rFonts w:ascii="Times New Roman" w:hAnsi="Times New Roman"/>
                <w:sz w:val="22"/>
                <w:szCs w:val="22"/>
                <w:lang w:val="sr-Cyrl-RS"/>
              </w:rPr>
              <w:t xml:space="preserve"> за упис у Централни регистар, који је одштампан уз овај правилник и чини његов саставни део.</w:t>
            </w:r>
          </w:p>
          <w:p w14:paraId="21C87EB6" w14:textId="77777777" w:rsidR="008144D1" w:rsidRPr="000A4DB0" w:rsidRDefault="008144D1" w:rsidP="008144D1">
            <w:pPr>
              <w:tabs>
                <w:tab w:val="left" w:pos="1418"/>
              </w:tabs>
              <w:rPr>
                <w:rFonts w:ascii="Times New Roman" w:hAnsi="Times New Roman"/>
                <w:sz w:val="22"/>
                <w:szCs w:val="22"/>
              </w:rPr>
            </w:pPr>
          </w:p>
          <w:p w14:paraId="23B1D6D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Начин достављања исправе за регистрацију по службеној дужности</w:t>
            </w:r>
          </w:p>
          <w:p w14:paraId="788B13CC" w14:textId="77777777" w:rsidR="008144D1" w:rsidRPr="000A4DB0" w:rsidRDefault="008144D1" w:rsidP="008144D1">
            <w:pPr>
              <w:tabs>
                <w:tab w:val="left" w:pos="1418"/>
              </w:tabs>
              <w:jc w:val="center"/>
              <w:rPr>
                <w:rFonts w:ascii="Times New Roman" w:hAnsi="Times New Roman"/>
                <w:sz w:val="22"/>
                <w:szCs w:val="22"/>
              </w:rPr>
            </w:pPr>
          </w:p>
          <w:p w14:paraId="0A836D54"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9</w:t>
            </w:r>
            <w:r w:rsidRPr="000A4DB0">
              <w:rPr>
                <w:rFonts w:ascii="Times New Roman" w:hAnsi="Times New Roman"/>
                <w:sz w:val="22"/>
                <w:szCs w:val="22"/>
              </w:rPr>
              <w:t>.</w:t>
            </w:r>
          </w:p>
          <w:p w14:paraId="6F05D880" w14:textId="77777777" w:rsidR="008144D1" w:rsidRPr="000A4DB0" w:rsidRDefault="008144D1" w:rsidP="008144D1">
            <w:pPr>
              <w:tabs>
                <w:tab w:val="left" w:pos="1418"/>
              </w:tabs>
              <w:jc w:val="center"/>
              <w:rPr>
                <w:rFonts w:ascii="Times New Roman" w:hAnsi="Times New Roman"/>
                <w:sz w:val="22"/>
                <w:szCs w:val="22"/>
              </w:rPr>
            </w:pPr>
          </w:p>
          <w:p w14:paraId="4E4F8E0D"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Органи надлежни за надзор над применом Закона о безбедности хране по службеној дужности достављају Централном регистру документа са својством јавне исправе који су предмет уписа, односно промене или брисања података у Централном регистру.</w:t>
            </w:r>
          </w:p>
          <w:p w14:paraId="5D09639C"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Достава докумената из става 1. овог члана врши се у форми електронског документа, у складу са прописима којим се уређује електронски документ.</w:t>
            </w:r>
          </w:p>
          <w:p w14:paraId="4C3F3E2C" w14:textId="77777777" w:rsidR="008144D1" w:rsidRPr="000A4DB0" w:rsidRDefault="008144D1" w:rsidP="008144D1">
            <w:pPr>
              <w:tabs>
                <w:tab w:val="left" w:pos="1418"/>
              </w:tabs>
              <w:rPr>
                <w:rFonts w:ascii="Times New Roman" w:hAnsi="Times New Roman"/>
                <w:sz w:val="22"/>
                <w:szCs w:val="22"/>
              </w:rPr>
            </w:pPr>
          </w:p>
          <w:p w14:paraId="31410A68"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Ажурирање података уписаних у Централни регистар</w:t>
            </w:r>
          </w:p>
          <w:p w14:paraId="27390B41" w14:textId="77777777" w:rsidR="008144D1" w:rsidRPr="000A4DB0" w:rsidRDefault="008144D1" w:rsidP="008144D1">
            <w:pPr>
              <w:tabs>
                <w:tab w:val="left" w:pos="1418"/>
              </w:tabs>
              <w:jc w:val="center"/>
              <w:rPr>
                <w:rFonts w:ascii="Times New Roman" w:hAnsi="Times New Roman"/>
                <w:sz w:val="22"/>
                <w:szCs w:val="22"/>
              </w:rPr>
            </w:pPr>
          </w:p>
          <w:p w14:paraId="52717D6D" w14:textId="77777777" w:rsidR="008144D1" w:rsidRPr="000A4DB0" w:rsidRDefault="008144D1" w:rsidP="008144D1">
            <w:pPr>
              <w:tabs>
                <w:tab w:val="left" w:pos="1418"/>
              </w:tabs>
              <w:jc w:val="center"/>
              <w:rPr>
                <w:rFonts w:ascii="Times New Roman" w:hAnsi="Times New Roman"/>
                <w:sz w:val="22"/>
                <w:szCs w:val="22"/>
                <w:lang w:val="sr-Cyrl-RS"/>
              </w:rPr>
            </w:pPr>
            <w:r w:rsidRPr="000A4DB0">
              <w:rPr>
                <w:rFonts w:ascii="Times New Roman" w:hAnsi="Times New Roman"/>
                <w:sz w:val="22"/>
                <w:szCs w:val="22"/>
                <w:lang w:val="sr-Cyrl-RS"/>
              </w:rPr>
              <w:t>Члан 10.</w:t>
            </w:r>
          </w:p>
          <w:p w14:paraId="66E59D01" w14:textId="77777777" w:rsidR="008144D1" w:rsidRPr="000A4DB0" w:rsidRDefault="008144D1" w:rsidP="008144D1">
            <w:pPr>
              <w:tabs>
                <w:tab w:val="left" w:pos="1418"/>
              </w:tabs>
              <w:jc w:val="center"/>
              <w:rPr>
                <w:rFonts w:ascii="Times New Roman" w:hAnsi="Times New Roman"/>
                <w:sz w:val="22"/>
                <w:szCs w:val="22"/>
                <w:lang w:val="sr-Cyrl-RS"/>
              </w:rPr>
            </w:pPr>
          </w:p>
          <w:p w14:paraId="11C52A79"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У сврху обезбеђивања ажурности података Централног регистра, промене података о субјектима и објектима који су предмет регистрације, и то података о </w:t>
            </w:r>
            <w:r w:rsidRPr="000A4DB0">
              <w:rPr>
                <w:rFonts w:ascii="Times New Roman" w:hAnsi="Times New Roman"/>
                <w:sz w:val="22"/>
                <w:szCs w:val="22"/>
                <w:lang w:val="sr-Cyrl-RS"/>
              </w:rPr>
              <w:t>субјектима регистрације и физичким лицима уписаним у Централни регистар</w:t>
            </w:r>
            <w:r w:rsidRPr="000A4DB0">
              <w:rPr>
                <w:rFonts w:ascii="Times New Roman" w:hAnsi="Times New Roman"/>
                <w:sz w:val="22"/>
                <w:szCs w:val="22"/>
              </w:rPr>
              <w:t>,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53FB2824"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Надлежни органи из става 1.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и министартво надлежно за вођење Централног регистра дужни су да успоставе техничке услове за повезивање регистара из става 1. </w:t>
            </w:r>
            <w:proofErr w:type="gramStart"/>
            <w:r w:rsidRPr="000A4DB0">
              <w:rPr>
                <w:rFonts w:ascii="Times New Roman" w:hAnsi="Times New Roman"/>
                <w:sz w:val="22"/>
                <w:szCs w:val="22"/>
              </w:rPr>
              <w:t>овог</w:t>
            </w:r>
            <w:proofErr w:type="gramEnd"/>
            <w:r w:rsidRPr="000A4DB0">
              <w:rPr>
                <w:rFonts w:ascii="Times New Roman" w:hAnsi="Times New Roman"/>
                <w:sz w:val="22"/>
                <w:szCs w:val="22"/>
              </w:rPr>
              <w:t xml:space="preserve"> члана са Централним регистром и да омогуће ажурно преузимање података из тих регистара.</w:t>
            </w:r>
          </w:p>
          <w:p w14:paraId="653FD228" w14:textId="77777777" w:rsidR="008144D1" w:rsidRPr="000A4DB0" w:rsidRDefault="008144D1" w:rsidP="008144D1">
            <w:pPr>
              <w:tabs>
                <w:tab w:val="left" w:pos="1418"/>
              </w:tabs>
              <w:rPr>
                <w:rFonts w:ascii="Times New Roman" w:hAnsi="Times New Roman"/>
                <w:sz w:val="22"/>
                <w:szCs w:val="22"/>
              </w:rPr>
            </w:pPr>
          </w:p>
          <w:p w14:paraId="5C6E23A5" w14:textId="77777777" w:rsidR="008144D1" w:rsidRPr="000A4DB0" w:rsidRDefault="008144D1" w:rsidP="008144D1">
            <w:pPr>
              <w:tabs>
                <w:tab w:val="left" w:pos="1418"/>
              </w:tabs>
              <w:jc w:val="center"/>
              <w:rPr>
                <w:rFonts w:ascii="Times New Roman" w:hAnsi="Times New Roman"/>
                <w:sz w:val="22"/>
                <w:szCs w:val="22"/>
                <w:lang w:val="sr-Cyrl-RS"/>
              </w:rPr>
            </w:pPr>
            <w:r w:rsidRPr="000A4DB0">
              <w:rPr>
                <w:rFonts w:ascii="Times New Roman" w:hAnsi="Times New Roman"/>
                <w:sz w:val="22"/>
                <w:szCs w:val="22"/>
                <w:lang w:val="sr-Cyrl-RS"/>
              </w:rPr>
              <w:t>Објављивање података Централног регистра</w:t>
            </w:r>
          </w:p>
          <w:p w14:paraId="085A45FD" w14:textId="77777777" w:rsidR="008144D1" w:rsidRPr="000A4DB0" w:rsidRDefault="008144D1" w:rsidP="008144D1">
            <w:pPr>
              <w:tabs>
                <w:tab w:val="left" w:pos="1418"/>
              </w:tabs>
              <w:jc w:val="center"/>
              <w:rPr>
                <w:rFonts w:ascii="Times New Roman" w:hAnsi="Times New Roman"/>
                <w:sz w:val="22"/>
                <w:szCs w:val="22"/>
                <w:lang w:val="sr-Cyrl-RS"/>
              </w:rPr>
            </w:pPr>
          </w:p>
          <w:p w14:paraId="0A3BB49C" w14:textId="77777777" w:rsidR="008144D1" w:rsidRPr="000A4DB0" w:rsidRDefault="008144D1" w:rsidP="008144D1">
            <w:pPr>
              <w:tabs>
                <w:tab w:val="left" w:pos="1418"/>
              </w:tabs>
              <w:jc w:val="center"/>
              <w:rPr>
                <w:rFonts w:ascii="Times New Roman" w:hAnsi="Times New Roman"/>
                <w:sz w:val="22"/>
                <w:szCs w:val="22"/>
                <w:lang w:val="sr-Cyrl-RS"/>
              </w:rPr>
            </w:pPr>
            <w:r w:rsidRPr="000A4DB0">
              <w:rPr>
                <w:rFonts w:ascii="Times New Roman" w:hAnsi="Times New Roman"/>
                <w:sz w:val="22"/>
                <w:szCs w:val="22"/>
                <w:lang w:val="sr-Cyrl-RS"/>
              </w:rPr>
              <w:t>Члан 11.</w:t>
            </w:r>
          </w:p>
          <w:p w14:paraId="2F8C72E7" w14:textId="77777777" w:rsidR="008144D1" w:rsidRPr="000A4DB0" w:rsidRDefault="008144D1" w:rsidP="008144D1">
            <w:pPr>
              <w:tabs>
                <w:tab w:val="left" w:pos="1418"/>
              </w:tabs>
              <w:jc w:val="center"/>
              <w:rPr>
                <w:rFonts w:ascii="Times New Roman" w:hAnsi="Times New Roman"/>
                <w:sz w:val="22"/>
                <w:szCs w:val="22"/>
                <w:lang w:val="sr-Cyrl-RS"/>
              </w:rPr>
            </w:pPr>
          </w:p>
          <w:p w14:paraId="3A20E488"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Подаци Централног регистра јавно се објављују на интернет страници Централног регистра</w:t>
            </w:r>
            <w:r w:rsidRPr="000A4DB0">
              <w:rPr>
                <w:rFonts w:ascii="Times New Roman" w:hAnsi="Times New Roman"/>
                <w:sz w:val="22"/>
                <w:szCs w:val="22"/>
                <w:lang w:val="sr-Latn-RS"/>
              </w:rPr>
              <w:t xml:space="preserve">, </w:t>
            </w:r>
            <w:r w:rsidRPr="000A4DB0">
              <w:rPr>
                <w:rFonts w:ascii="Times New Roman" w:hAnsi="Times New Roman"/>
                <w:sz w:val="22"/>
                <w:szCs w:val="22"/>
                <w:lang w:val="sr-Cyrl-RS"/>
              </w:rPr>
              <w:t>непрекидно и без плаћања, на начин који не повређује заштиту података о личности.</w:t>
            </w:r>
          </w:p>
          <w:p w14:paraId="1AEBFC5E" w14:textId="77777777" w:rsidR="008144D1" w:rsidRPr="000A4DB0" w:rsidRDefault="008144D1" w:rsidP="008144D1">
            <w:pPr>
              <w:tabs>
                <w:tab w:val="left" w:pos="1418"/>
              </w:tabs>
              <w:rPr>
                <w:rFonts w:ascii="Times New Roman" w:hAnsi="Times New Roman"/>
                <w:sz w:val="22"/>
                <w:szCs w:val="22"/>
              </w:rPr>
            </w:pPr>
          </w:p>
          <w:p w14:paraId="6A3D5625"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Завршна одредба</w:t>
            </w:r>
          </w:p>
          <w:p w14:paraId="4E1ECBE4" w14:textId="77777777" w:rsidR="008144D1" w:rsidRPr="000A4DB0" w:rsidRDefault="008144D1" w:rsidP="008144D1">
            <w:pPr>
              <w:tabs>
                <w:tab w:val="left" w:pos="1418"/>
              </w:tabs>
              <w:jc w:val="center"/>
              <w:rPr>
                <w:rFonts w:ascii="Times New Roman" w:hAnsi="Times New Roman"/>
                <w:sz w:val="22"/>
                <w:szCs w:val="22"/>
              </w:rPr>
            </w:pPr>
          </w:p>
          <w:p w14:paraId="0E80CCBD"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12</w:t>
            </w:r>
            <w:r w:rsidRPr="000A4DB0">
              <w:rPr>
                <w:rFonts w:ascii="Times New Roman" w:hAnsi="Times New Roman"/>
                <w:sz w:val="22"/>
                <w:szCs w:val="22"/>
              </w:rPr>
              <w:t>.</w:t>
            </w:r>
          </w:p>
          <w:p w14:paraId="7E3B1924" w14:textId="77777777" w:rsidR="008144D1" w:rsidRPr="000A4DB0" w:rsidRDefault="008144D1" w:rsidP="008144D1">
            <w:pPr>
              <w:tabs>
                <w:tab w:val="left" w:pos="1418"/>
              </w:tabs>
              <w:rPr>
                <w:rFonts w:ascii="Times New Roman" w:hAnsi="Times New Roman"/>
                <w:sz w:val="22"/>
                <w:szCs w:val="22"/>
              </w:rPr>
            </w:pPr>
          </w:p>
          <w:p w14:paraId="3C4079E8"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lastRenderedPageBreak/>
              <w:tab/>
              <w:t>Овај правилник ступа на снагу осмог дана од дана објављивања у „Службеном гласнику Републике Србије“.</w:t>
            </w:r>
          </w:p>
          <w:p w14:paraId="39763933" w14:textId="634DA300" w:rsidR="008144D1" w:rsidRPr="000A4DB0" w:rsidRDefault="008144D1" w:rsidP="00DB19B9">
            <w:pPr>
              <w:jc w:val="left"/>
              <w:rPr>
                <w:rFonts w:ascii="Times New Roman" w:eastAsia="Times New Roman" w:hAnsi="Times New Roman"/>
                <w:b/>
                <w:sz w:val="22"/>
                <w:szCs w:val="22"/>
                <w:lang w:val="sr-Cyrl-RS"/>
              </w:rPr>
            </w:pPr>
          </w:p>
        </w:tc>
      </w:tr>
      <w:tr w:rsidR="00CD1E47" w:rsidRPr="004529AD" w14:paraId="0489C5FC" w14:textId="77777777" w:rsidTr="00114CAC">
        <w:trPr>
          <w:trHeight w:val="454"/>
        </w:trPr>
        <w:tc>
          <w:tcPr>
            <w:tcW w:w="9060" w:type="dxa"/>
            <w:gridSpan w:val="2"/>
            <w:shd w:val="clear" w:color="auto" w:fill="DBE5F1" w:themeFill="accent1" w:themeFillTint="33"/>
            <w:vAlign w:val="center"/>
          </w:tcPr>
          <w:p w14:paraId="6DA2404D" w14:textId="73160E1A" w:rsidR="00CD1E47" w:rsidRPr="000A4DB0" w:rsidRDefault="00CD1E47" w:rsidP="00DB2008">
            <w:pPr>
              <w:pStyle w:val="NormalWeb"/>
              <w:numPr>
                <w:ilvl w:val="0"/>
                <w:numId w:val="36"/>
              </w:numPr>
              <w:spacing w:before="120" w:beforeAutospacing="0" w:after="120" w:afterAutospacing="0"/>
              <w:jc w:val="center"/>
              <w:rPr>
                <w:b/>
                <w:sz w:val="22"/>
                <w:szCs w:val="22"/>
                <w:lang w:val="sr-Cyrl-RS"/>
              </w:rPr>
            </w:pPr>
            <w:r w:rsidRPr="000A4DB0">
              <w:rPr>
                <w:b/>
                <w:sz w:val="22"/>
                <w:szCs w:val="22"/>
              </w:rPr>
              <w:lastRenderedPageBreak/>
              <w:t>ПРЕГЛЕД ОДРЕДБИ ПРОПИСА ЧИЈА СЕ ИЗМЕНА ПРЕДЛАЖЕ</w:t>
            </w:r>
          </w:p>
        </w:tc>
      </w:tr>
      <w:tr w:rsidR="00CD1E47" w:rsidRPr="004529AD" w14:paraId="3C4DDA6A" w14:textId="77777777" w:rsidTr="00114CAC">
        <w:trPr>
          <w:trHeight w:val="454"/>
        </w:trPr>
        <w:tc>
          <w:tcPr>
            <w:tcW w:w="9060" w:type="dxa"/>
            <w:gridSpan w:val="2"/>
            <w:shd w:val="clear" w:color="auto" w:fill="auto"/>
          </w:tcPr>
          <w:p w14:paraId="0A1E9359" w14:textId="199AF06B" w:rsidR="00CD1E47" w:rsidRPr="000A4DB0" w:rsidRDefault="00CD1E47" w:rsidP="00DB2008">
            <w:pPr>
              <w:jc w:val="left"/>
              <w:rPr>
                <w:rFonts w:ascii="Times New Roman" w:eastAsia="Times New Roman" w:hAnsi="Times New Roman"/>
                <w:b/>
                <w:color w:val="FF0000"/>
                <w:sz w:val="22"/>
                <w:szCs w:val="22"/>
              </w:rPr>
            </w:pPr>
          </w:p>
          <w:p w14:paraId="5207687D" w14:textId="77777777" w:rsidR="00CD1E47" w:rsidRPr="000A4DB0" w:rsidRDefault="00CD1E47" w:rsidP="00E459BB">
            <w:pPr>
              <w:tabs>
                <w:tab w:val="left" w:pos="1440"/>
              </w:tabs>
              <w:jc w:val="center"/>
              <w:rPr>
                <w:rFonts w:ascii="Times New Roman" w:hAnsi="Times New Roman"/>
                <w:b/>
                <w:sz w:val="22"/>
                <w:szCs w:val="22"/>
                <w:lang w:val="sr-Cyrl-RS"/>
              </w:rPr>
            </w:pPr>
            <w:r w:rsidRPr="000A4DB0">
              <w:rPr>
                <w:rFonts w:ascii="Times New Roman" w:hAnsi="Times New Roman"/>
                <w:b/>
                <w:sz w:val="22"/>
                <w:szCs w:val="22"/>
                <w:lang w:val="sr-Cyrl-RS"/>
              </w:rPr>
              <w:t>ПРЕГЛЕД ОДРЕДБИ</w:t>
            </w:r>
          </w:p>
          <w:p w14:paraId="0140753B" w14:textId="77777777" w:rsidR="00CD1E47" w:rsidRPr="000A4DB0" w:rsidRDefault="00CD1E47" w:rsidP="00E459BB">
            <w:pPr>
              <w:tabs>
                <w:tab w:val="left" w:pos="1440"/>
              </w:tabs>
              <w:jc w:val="center"/>
              <w:rPr>
                <w:rFonts w:ascii="Times New Roman" w:hAnsi="Times New Roman"/>
                <w:b/>
                <w:sz w:val="22"/>
                <w:szCs w:val="22"/>
              </w:rPr>
            </w:pPr>
            <w:r w:rsidRPr="000A4DB0">
              <w:rPr>
                <w:rFonts w:ascii="Times New Roman" w:hAnsi="Times New Roman"/>
                <w:b/>
                <w:sz w:val="22"/>
                <w:szCs w:val="22"/>
              </w:rPr>
              <w:t>ЗАКОН</w:t>
            </w:r>
            <w:r w:rsidRPr="000A4DB0">
              <w:rPr>
                <w:rFonts w:ascii="Times New Roman" w:hAnsi="Times New Roman"/>
                <w:b/>
                <w:sz w:val="22"/>
                <w:szCs w:val="22"/>
                <w:lang w:val="sr-Cyrl-RS"/>
              </w:rPr>
              <w:t>А</w:t>
            </w:r>
            <w:r w:rsidRPr="000A4DB0">
              <w:rPr>
                <w:rFonts w:ascii="Times New Roman" w:hAnsi="Times New Roman"/>
                <w:b/>
                <w:sz w:val="22"/>
                <w:szCs w:val="22"/>
              </w:rPr>
              <w:t xml:space="preserve"> О ИЗМЕНАМА И ДОПУНАМА ЗАКОНА О БЕЗБЕДНОСТИ ХРАНЕ</w:t>
            </w:r>
          </w:p>
          <w:p w14:paraId="20DE088A" w14:textId="77777777" w:rsidR="00CD1E47" w:rsidRPr="000A4DB0" w:rsidRDefault="00CD1E47" w:rsidP="00DB2008">
            <w:pPr>
              <w:tabs>
                <w:tab w:val="left" w:pos="1440"/>
              </w:tabs>
              <w:jc w:val="right"/>
              <w:rPr>
                <w:rFonts w:ascii="Times New Roman" w:hAnsi="Times New Roman"/>
                <w:b/>
                <w:sz w:val="22"/>
                <w:szCs w:val="22"/>
              </w:rPr>
            </w:pPr>
          </w:p>
          <w:p w14:paraId="00FA6124" w14:textId="77777777" w:rsidR="00CD1E47" w:rsidRPr="000A4DB0" w:rsidRDefault="00CD1E47" w:rsidP="00DB2008">
            <w:pPr>
              <w:jc w:val="left"/>
              <w:rPr>
                <w:rFonts w:ascii="Times New Roman" w:eastAsia="Times New Roman" w:hAnsi="Times New Roman"/>
                <w:sz w:val="22"/>
                <w:szCs w:val="22"/>
                <w:lang w:val="sr-Cyrl-RS"/>
              </w:rPr>
            </w:pPr>
          </w:p>
          <w:p w14:paraId="206D5A3D" w14:textId="77777777" w:rsidR="00CD1E47" w:rsidRPr="000A4DB0" w:rsidRDefault="00CD1E47" w:rsidP="00DB2008">
            <w:pPr>
              <w:jc w:val="left"/>
              <w:rPr>
                <w:rFonts w:ascii="Times New Roman" w:eastAsia="Times New Roman" w:hAnsi="Times New Roman"/>
                <w:sz w:val="22"/>
                <w:szCs w:val="22"/>
              </w:rPr>
            </w:pPr>
            <w:r w:rsidRPr="000A4DB0">
              <w:rPr>
                <w:rFonts w:ascii="Times New Roman" w:eastAsia="Times New Roman" w:hAnsi="Times New Roman"/>
                <w:sz w:val="22"/>
                <w:szCs w:val="22"/>
              </w:rPr>
              <w:t>II. СУБЈЕКТИ У ОБЛАСТИ БЕЗБЕДНОСТИ ХРАНЕ И ХРАНЕ ЗА ЖИВОТИЊЕ КОЈИ СЕ УПИСУЈУ У ЦЕНТРАЛНИ РЕГИСТАР ОБЈЕКАТА</w:t>
            </w:r>
          </w:p>
          <w:p w14:paraId="1E2BA22E" w14:textId="77777777" w:rsidR="00CD1E47" w:rsidRPr="000A4DB0" w:rsidRDefault="00CD1E47" w:rsidP="00DB2008">
            <w:pPr>
              <w:jc w:val="left"/>
              <w:rPr>
                <w:rFonts w:ascii="Times New Roman" w:eastAsia="Times New Roman" w:hAnsi="Times New Roman"/>
                <w:sz w:val="22"/>
                <w:szCs w:val="22"/>
              </w:rPr>
            </w:pPr>
            <w:r w:rsidRPr="000A4DB0">
              <w:rPr>
                <w:rFonts w:ascii="Times New Roman" w:eastAsia="Times New Roman" w:hAnsi="Times New Roman"/>
                <w:sz w:val="22"/>
                <w:szCs w:val="22"/>
              </w:rPr>
              <w:t> </w:t>
            </w:r>
          </w:p>
          <w:p w14:paraId="0AF9750A" w14:textId="77777777" w:rsidR="00CD1E47" w:rsidRPr="000A4DB0" w:rsidRDefault="00CD1E47" w:rsidP="00DB2008">
            <w:pPr>
              <w:jc w:val="center"/>
              <w:rPr>
                <w:rFonts w:ascii="Times New Roman" w:eastAsia="Times New Roman" w:hAnsi="Times New Roman"/>
                <w:bCs/>
                <w:strike/>
                <w:sz w:val="22"/>
                <w:szCs w:val="22"/>
              </w:rPr>
            </w:pPr>
            <w:r w:rsidRPr="000A4DB0">
              <w:rPr>
                <w:rFonts w:ascii="Times New Roman" w:eastAsia="Times New Roman" w:hAnsi="Times New Roman"/>
                <w:bCs/>
                <w:strike/>
                <w:sz w:val="22"/>
                <w:szCs w:val="22"/>
              </w:rPr>
              <w:t>1. Упис у Централни регистар објеката</w:t>
            </w:r>
          </w:p>
          <w:p w14:paraId="1F0BA833" w14:textId="77777777" w:rsidR="00CD1E47" w:rsidRPr="000A4DB0" w:rsidRDefault="00CD1E47" w:rsidP="00DB2008">
            <w:pPr>
              <w:jc w:val="center"/>
              <w:rPr>
                <w:rFonts w:ascii="Times New Roman" w:eastAsia="Times New Roman" w:hAnsi="Times New Roman"/>
                <w:sz w:val="22"/>
                <w:szCs w:val="22"/>
              </w:rPr>
            </w:pPr>
          </w:p>
          <w:p w14:paraId="1D405C69" w14:textId="77777777" w:rsidR="00CD1E47" w:rsidRPr="000A4DB0" w:rsidRDefault="00CD1E47" w:rsidP="00DB2008">
            <w:pPr>
              <w:jc w:val="center"/>
              <w:rPr>
                <w:rFonts w:ascii="Times New Roman" w:eastAsia="Times New Roman" w:hAnsi="Times New Roman"/>
                <w:sz w:val="22"/>
                <w:szCs w:val="22"/>
              </w:rPr>
            </w:pPr>
            <w:r w:rsidRPr="000A4DB0">
              <w:rPr>
                <w:rFonts w:ascii="Times New Roman" w:eastAsia="Times New Roman" w:hAnsi="Times New Roman"/>
                <w:sz w:val="22"/>
                <w:szCs w:val="22"/>
              </w:rPr>
              <w:t>Члан 15.</w:t>
            </w:r>
          </w:p>
          <w:p w14:paraId="4925DE3E" w14:textId="77777777" w:rsidR="00CD1E47" w:rsidRPr="000A4DB0" w:rsidRDefault="00CD1E47" w:rsidP="00DB2008">
            <w:pPr>
              <w:rPr>
                <w:rFonts w:ascii="Times New Roman" w:eastAsia="Times New Roman" w:hAnsi="Times New Roman"/>
                <w:strike/>
                <w:sz w:val="22"/>
                <w:szCs w:val="22"/>
              </w:rPr>
            </w:pPr>
            <w:r w:rsidRPr="000A4DB0">
              <w:rPr>
                <w:rFonts w:ascii="Times New Roman" w:eastAsia="Times New Roman" w:hAnsi="Times New Roman"/>
                <w:sz w:val="22"/>
                <w:szCs w:val="22"/>
              </w:rPr>
              <w:tab/>
            </w:r>
            <w:r w:rsidRPr="000A4DB0">
              <w:rPr>
                <w:rFonts w:ascii="Times New Roman" w:eastAsia="Times New Roman" w:hAnsi="Times New Roman"/>
                <w:strike/>
                <w:sz w:val="22"/>
                <w:szCs w:val="22"/>
              </w:rPr>
              <w:t>Производњом и прометом хране и хране за животиње може да се бави правно лице и предузетник који је регистрован у Регистар привредних субјеката и који је уписан у Централни регистар објеката (у даљем тексту: Централни регистар) који води Министарство.</w:t>
            </w:r>
          </w:p>
          <w:p w14:paraId="4CCBCFE8"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 xml:space="preserve">Правно лице и предузетник из става 1. </w:t>
            </w:r>
            <w:proofErr w:type="gramStart"/>
            <w:r w:rsidRPr="000A4DB0">
              <w:rPr>
                <w:rFonts w:ascii="Times New Roman" w:eastAsia="Times New Roman" w:hAnsi="Times New Roman"/>
                <w:strike/>
                <w:sz w:val="22"/>
                <w:szCs w:val="22"/>
              </w:rPr>
              <w:t>овог</w:t>
            </w:r>
            <w:proofErr w:type="gramEnd"/>
            <w:r w:rsidRPr="000A4DB0">
              <w:rPr>
                <w:rFonts w:ascii="Times New Roman" w:eastAsia="Times New Roman" w:hAnsi="Times New Roman"/>
                <w:strike/>
                <w:sz w:val="22"/>
                <w:szCs w:val="22"/>
              </w:rPr>
              <w:t xml:space="preserve"> члана уписује се у Регистар привредних субјеката у складу са законом којим се уређује регистрација привредних субјеката.</w:t>
            </w:r>
          </w:p>
          <w:p w14:paraId="41F3D9E3"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Производњом хране и хране за животиње која је намењена 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42FAB4CD"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У Централном регистру воде се подаци о:</w:t>
            </w:r>
          </w:p>
          <w:p w14:paraId="26F7066C"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1) одобреним објектима и</w:t>
            </w:r>
          </w:p>
          <w:p w14:paraId="6DBE30ED"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 xml:space="preserve">2) </w:t>
            </w:r>
            <w:proofErr w:type="gramStart"/>
            <w:r w:rsidRPr="000A4DB0">
              <w:rPr>
                <w:rFonts w:ascii="Times New Roman" w:eastAsia="Times New Roman" w:hAnsi="Times New Roman"/>
                <w:strike/>
                <w:sz w:val="22"/>
                <w:szCs w:val="22"/>
              </w:rPr>
              <w:t>регистрованим</w:t>
            </w:r>
            <w:proofErr w:type="gramEnd"/>
            <w:r w:rsidRPr="000A4DB0">
              <w:rPr>
                <w:rFonts w:ascii="Times New Roman" w:eastAsia="Times New Roman" w:hAnsi="Times New Roman"/>
                <w:strike/>
                <w:sz w:val="22"/>
                <w:szCs w:val="22"/>
              </w:rPr>
              <w:t xml:space="preserve"> објектима.</w:t>
            </w:r>
          </w:p>
          <w:p w14:paraId="3467F02E"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Објекти за производњу и промет хране и хране за животиње одобравају се или региструју, у складу са посебним прописима.</w:t>
            </w:r>
          </w:p>
          <w:p w14:paraId="1275E6C3"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Објекат за производњу и промет хране и хране за животиње, одобрен или регистрован, у складу са посебним прописом, сматра се објектом уписаним у Централни регистар и подаци о томе воде се у Централном регистру.</w:t>
            </w:r>
          </w:p>
          <w:p w14:paraId="50227658"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 xml:space="preserve">Ако посебним прописом из става 5. </w:t>
            </w:r>
            <w:proofErr w:type="gramStart"/>
            <w:r w:rsidRPr="000A4DB0">
              <w:rPr>
                <w:rFonts w:ascii="Times New Roman" w:eastAsia="Times New Roman" w:hAnsi="Times New Roman"/>
                <w:strike/>
                <w:sz w:val="22"/>
                <w:szCs w:val="22"/>
              </w:rPr>
              <w:t>овог</w:t>
            </w:r>
            <w:proofErr w:type="gramEnd"/>
            <w:r w:rsidRPr="000A4DB0">
              <w:rPr>
                <w:rFonts w:ascii="Times New Roman" w:eastAsia="Times New Roman" w:hAnsi="Times New Roman"/>
                <w:strike/>
                <w:sz w:val="22"/>
                <w:szCs w:val="22"/>
              </w:rPr>
              <w:t xml:space="preserve"> члана није предвиђено претходно утврђивање испуњености услова за обављање одређене делатности, ти објекти се уписују у Централни регистар, на основу пријаве субјекта у пословању храном и храном за животиње.</w:t>
            </w:r>
          </w:p>
          <w:p w14:paraId="5522EDF3"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ab/>
              <w:t xml:space="preserve">Правно лице и предузетник из става 1. </w:t>
            </w:r>
            <w:proofErr w:type="gramStart"/>
            <w:r w:rsidRPr="000A4DB0">
              <w:rPr>
                <w:rFonts w:ascii="Times New Roman" w:eastAsia="Times New Roman" w:hAnsi="Times New Roman"/>
                <w:strike/>
                <w:sz w:val="22"/>
                <w:szCs w:val="22"/>
              </w:rPr>
              <w:t>овог</w:t>
            </w:r>
            <w:proofErr w:type="gramEnd"/>
            <w:r w:rsidRPr="000A4DB0">
              <w:rPr>
                <w:rFonts w:ascii="Times New Roman" w:eastAsia="Times New Roman" w:hAnsi="Times New Roman"/>
                <w:strike/>
                <w:sz w:val="22"/>
                <w:szCs w:val="22"/>
              </w:rPr>
              <w:t xml:space="preserve"> члана не може да отпочне производњу и промет хране и хране за животиње пре уписа у Централни регистар, односно у регистар утврђен посебним прописом, а физичко лице из става 3. </w:t>
            </w:r>
            <w:proofErr w:type="gramStart"/>
            <w:r w:rsidRPr="000A4DB0">
              <w:rPr>
                <w:rFonts w:ascii="Times New Roman" w:eastAsia="Times New Roman" w:hAnsi="Times New Roman"/>
                <w:strike/>
                <w:sz w:val="22"/>
                <w:szCs w:val="22"/>
              </w:rPr>
              <w:t>овог</w:t>
            </w:r>
            <w:proofErr w:type="gramEnd"/>
            <w:r w:rsidRPr="000A4DB0">
              <w:rPr>
                <w:rFonts w:ascii="Times New Roman" w:eastAsia="Times New Roman" w:hAnsi="Times New Roman"/>
                <w:strike/>
                <w:sz w:val="22"/>
                <w:szCs w:val="22"/>
              </w:rPr>
              <w:t xml:space="preserve"> члана пре уписа у Централни регистар.</w:t>
            </w:r>
          </w:p>
          <w:p w14:paraId="380F7744" w14:textId="77777777" w:rsidR="00CD1E47" w:rsidRPr="000A4DB0" w:rsidRDefault="00CD1E47" w:rsidP="00DB2008">
            <w:pPr>
              <w:jc w:val="left"/>
              <w:rPr>
                <w:rFonts w:ascii="Times New Roman" w:eastAsia="Times New Roman" w:hAnsi="Times New Roman"/>
                <w:strike/>
                <w:sz w:val="22"/>
                <w:szCs w:val="22"/>
              </w:rPr>
            </w:pPr>
          </w:p>
          <w:p w14:paraId="445F4C70" w14:textId="77777777" w:rsidR="00CD1E47" w:rsidRPr="000A4DB0" w:rsidRDefault="00CD1E47" w:rsidP="00DB2008">
            <w:pPr>
              <w:jc w:val="center"/>
              <w:rPr>
                <w:rFonts w:ascii="Times New Roman" w:eastAsia="Times New Roman" w:hAnsi="Times New Roman"/>
                <w:sz w:val="22"/>
                <w:szCs w:val="22"/>
              </w:rPr>
            </w:pPr>
            <w:r w:rsidRPr="000A4DB0">
              <w:rPr>
                <w:rFonts w:ascii="Times New Roman" w:eastAsia="Times New Roman" w:hAnsi="Times New Roman"/>
                <w:sz w:val="22"/>
                <w:szCs w:val="22"/>
              </w:rPr>
              <w:t>1. ЦЕНТРАЛНИ РЕГИСТАР ОБЈЕКАТА</w:t>
            </w:r>
          </w:p>
          <w:p w14:paraId="17042B46" w14:textId="77777777" w:rsidR="00CD1E47" w:rsidRPr="000A4DB0" w:rsidRDefault="00CD1E47" w:rsidP="00DB2008">
            <w:pPr>
              <w:jc w:val="center"/>
              <w:rPr>
                <w:rFonts w:ascii="Times New Roman" w:eastAsia="Times New Roman" w:hAnsi="Times New Roman"/>
                <w:b/>
                <w:strike/>
                <w:sz w:val="22"/>
                <w:szCs w:val="22"/>
              </w:rPr>
            </w:pPr>
          </w:p>
          <w:p w14:paraId="15FCD3F4" w14:textId="77777777" w:rsidR="00CD1E47" w:rsidRPr="000A4DB0" w:rsidRDefault="00CD1E47" w:rsidP="00DB2008">
            <w:pPr>
              <w:jc w:val="center"/>
              <w:rPr>
                <w:rFonts w:ascii="Times New Roman" w:eastAsia="Times New Roman" w:hAnsi="Times New Roman"/>
                <w:sz w:val="22"/>
                <w:szCs w:val="22"/>
              </w:rPr>
            </w:pPr>
            <w:r w:rsidRPr="000A4DB0">
              <w:rPr>
                <w:rFonts w:ascii="Times New Roman" w:eastAsia="Times New Roman" w:hAnsi="Times New Roman"/>
                <w:sz w:val="22"/>
                <w:szCs w:val="22"/>
              </w:rPr>
              <w:t>ЧЛАН 15.</w:t>
            </w:r>
          </w:p>
          <w:p w14:paraId="1F5C01F9" w14:textId="77777777" w:rsidR="00CD1E47" w:rsidRPr="000A4DB0" w:rsidRDefault="00CD1E47" w:rsidP="00DB2008">
            <w:pPr>
              <w:jc w:val="center"/>
              <w:rPr>
                <w:rFonts w:ascii="Times New Roman" w:eastAsia="Times New Roman" w:hAnsi="Times New Roman"/>
                <w:sz w:val="22"/>
                <w:szCs w:val="22"/>
              </w:rPr>
            </w:pPr>
          </w:p>
          <w:p w14:paraId="27C46821"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МИНИСТАРСТВО ВОДИ ЦЕНТРАЛНИ РЕГИСТАР ОБЈЕКАТА (У ДАЉЕМ ТЕКСТУ: ЦЕНТРАЛНИ РЕГИСТАР), КАО ЈЕДИНСТВЕНИ, ЦЕНТРАЛНИ, ЕЛЕКТРОНСКИ И ЈАВНИ РЕГИСТАР СУБЈЕКАТА У ПРОИЗВОДЊИ И ПРОМЕТУ ХРАНЕ И ХРАНЕ ЗА ЖИВОТИЊЕ И ОБЈЕКAТА У КОЈИМА УПИСАНИ СУБЈЕКТИ ОБАВЉАЈУ ПРОИЗВОДЊУ И ПРОМЕТ ХРАНЕ И ХРАНЕ ЗА ЖИВОТИЊЕ.</w:t>
            </w:r>
          </w:p>
          <w:p w14:paraId="34DB7615"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ПРОИЗВОДЊОМ И ПРОМЕТОМ ХРАНЕ И ХРАНЕ ЗА ЖИВОТИЊЕ МОЖЕ ДА СЕ БАВИ ПРАВНО ЛИЦЕ И ПРЕДУЗЕТНИК КОЈИ ЈЕ РЕГИСТРОВАН У РЕГИСТАР ПРИВРЕДНИХ СУБЈЕКАТА, ОДНОСНО ДРУГИ РЕГИСТАР У КОЈИ СЕ УПИСУЈУ ПРАВНА ЛИЦА, И КОЈИ ЈЕ УПИСАН У ЦЕНТРАЛНИ РЕГИСТАР ОБЈЕКАТА.</w:t>
            </w:r>
          </w:p>
          <w:p w14:paraId="624DD107"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 xml:space="preserve">ПРОИЗВОДЊОМ ХРАНЕ И ХРАНЕ ЗА ЖИВОТИЊЕ КОЈА ЈЕ НАМЕЊЕНА </w:t>
            </w:r>
            <w:r w:rsidRPr="000A4DB0">
              <w:rPr>
                <w:rFonts w:ascii="Times New Roman" w:hAnsi="Times New Roman"/>
                <w:sz w:val="22"/>
                <w:szCs w:val="22"/>
              </w:rPr>
              <w:lastRenderedPageBreak/>
              <w:t>ПРОМЕТУ МОЖЕ ДА СЕ БАВИ И ФИЗИЧКО ЛИЦЕ У СКЛАДУ СА ПРОПИСОМ КОЈИМ СЕ УРЕЂУЈЕ ОБЛАСТ ВЕТЕРИНАРСТВА, ОДНОСНО ОБЛАСТ ЗДРАВЉА БИЉА, КОЈЕ ЈЕ УПИСАНО У ЦЕНТРАЛНИ РЕГИСТАР.</w:t>
            </w:r>
          </w:p>
          <w:p w14:paraId="5E58EBBB" w14:textId="77777777" w:rsidR="00CD1E47" w:rsidRPr="000A4DB0" w:rsidRDefault="00CD1E47" w:rsidP="00DB2008">
            <w:pPr>
              <w:tabs>
                <w:tab w:val="left" w:pos="1440"/>
              </w:tabs>
              <w:spacing w:line="280" w:lineRule="exact"/>
              <w:rPr>
                <w:rFonts w:ascii="Times New Roman" w:hAnsi="Times New Roman"/>
                <w:sz w:val="22"/>
                <w:szCs w:val="22"/>
              </w:rPr>
            </w:pPr>
            <w:r w:rsidRPr="000A4DB0">
              <w:rPr>
                <w:rFonts w:ascii="Times New Roman" w:hAnsi="Times New Roman"/>
                <w:sz w:val="22"/>
                <w:szCs w:val="22"/>
              </w:rPr>
              <w:tab/>
              <w:t>ПРАВНО ЛИЦЕ И ПРЕДУЗЕТНИК ИЗ СТАВА 2. ОВОГ ЧЛАНА И ФИЗИЧКО ЛИЦЕ ИЗ СТАВА 3. ОВОГ ЧЛАНА, ДУЖНИ СУ ДА ПОДНЕСУ ЗАХТЕВ ЗА УПИС СУБЈЕКТА И ОБЈЕКТА У ЦЕНТРАЛНИ РЕГИСТАР И НЕ МОГУ ДА ОТПОЧНУ ПРОИЗВОДЊУ И ПРОМЕТ ХРАНЕ И ХРАНЕ ЗА ЖИВОТИЊЕ ПРЕ УПИСА СУБЈЕКТА У ЦЕНТРАЛНИ РЕГИСТАР, ОДНОСНО ДА У ОДРЕЂЕНОМ ОБЈЕКТУ ОБАВЉАЈУ ПРОИЗВОДЊУ И ПРОМЕТ ХРАНЕ И ХРАНЕ ЗА ЖИВОТИЊЕ ПРЕ УПИСА ТОГ ОБЈЕКТА У ЦЕНТРАЛНИ РЕГИСТАР.</w:t>
            </w:r>
          </w:p>
          <w:p w14:paraId="14585E3F" w14:textId="77777777" w:rsidR="00CD1E47" w:rsidRPr="000A4DB0" w:rsidRDefault="00CD1E47" w:rsidP="00DB2008">
            <w:pPr>
              <w:rPr>
                <w:rFonts w:ascii="Times New Roman" w:hAnsi="Times New Roman"/>
                <w:sz w:val="22"/>
                <w:szCs w:val="22"/>
              </w:rPr>
            </w:pPr>
            <w:r w:rsidRPr="000A4DB0">
              <w:rPr>
                <w:rFonts w:ascii="Times New Roman" w:hAnsi="Times New Roman"/>
                <w:sz w:val="22"/>
                <w:szCs w:val="22"/>
              </w:rPr>
              <w:tab/>
            </w:r>
            <w:r w:rsidRPr="000A4DB0">
              <w:rPr>
                <w:rFonts w:ascii="Times New Roman" w:hAnsi="Times New Roman"/>
                <w:sz w:val="22"/>
                <w:szCs w:val="22"/>
              </w:rPr>
              <w:tab/>
              <w:t>ИЗУЗЕТНО ОД ОДРЕДАБА СТАВА 4. ОВОГ ЧЛАНА, СУБЈЕКТИ КОЈИ СЕ БАВЕ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 НИСУ ДУЖНИ ДА ПОДНОСЕ ЗАХТЕВ ЗА УПИС У ЦЕНТРАЛНИ РЕГИСТАР, ВЕЋ СЕ ТИ ПОДАЦИ О СУБЈЕКТИМА И ОДОБРАВАЊУ, ОДНОСНО РЕГИСТРАЦИЈИ ОБЈЕКАТА ПО СЛУЖБЕНОЈ ДУЖНОСТИ ПРЕУЗИМАЈУ, УПИСУЈУ И ВОДЕ У ЦЕНТРАЛНОМ РЕГИСТРУ.</w:t>
            </w:r>
          </w:p>
          <w:p w14:paraId="1D244D4A" w14:textId="77777777" w:rsidR="00CD1E47" w:rsidRPr="000A4DB0" w:rsidRDefault="00CD1E47" w:rsidP="00DB2008">
            <w:pPr>
              <w:jc w:val="left"/>
              <w:rPr>
                <w:rFonts w:ascii="Times New Roman" w:eastAsia="Times New Roman" w:hAnsi="Times New Roman"/>
                <w:sz w:val="22"/>
                <w:szCs w:val="22"/>
                <w:lang w:val="sr-Cyrl-RS"/>
              </w:rPr>
            </w:pPr>
          </w:p>
          <w:p w14:paraId="14B5BE6B"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РЕГИСТРАТОР</w:t>
            </w:r>
          </w:p>
          <w:p w14:paraId="1B56BAA2" w14:textId="77777777" w:rsidR="00CD1E47" w:rsidRPr="000A4DB0" w:rsidRDefault="00CD1E47" w:rsidP="00DB2008">
            <w:pPr>
              <w:tabs>
                <w:tab w:val="left" w:pos="1440"/>
              </w:tabs>
              <w:rPr>
                <w:rFonts w:ascii="Times New Roman" w:hAnsi="Times New Roman"/>
                <w:sz w:val="22"/>
                <w:szCs w:val="22"/>
              </w:rPr>
            </w:pPr>
          </w:p>
          <w:p w14:paraId="69428F52"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15А</w:t>
            </w:r>
          </w:p>
          <w:p w14:paraId="39813F04" w14:textId="77777777" w:rsidR="00CD1E47" w:rsidRPr="000A4DB0" w:rsidRDefault="00CD1E47" w:rsidP="00DB2008">
            <w:pPr>
              <w:tabs>
                <w:tab w:val="left" w:pos="1440"/>
              </w:tabs>
              <w:rPr>
                <w:rFonts w:ascii="Times New Roman" w:hAnsi="Times New Roman"/>
                <w:sz w:val="22"/>
                <w:szCs w:val="22"/>
              </w:rPr>
            </w:pPr>
          </w:p>
          <w:p w14:paraId="2E5B4A7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МИНИСТАРСТВО ВОДИ ЦЕНТРАЛНИ РЕГИСТАР ПРЕКО РЕГИСТРАТОРА (У ДАЉЕМ ТЕКСТУ: РЕГИСТРАТОР).</w:t>
            </w:r>
          </w:p>
          <w:p w14:paraId="7F44215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РЕГИСТРАТОР ЈЕ ОВЛАШЋЕНО СЛУЖБЕНО ЛИЦЕ ЗАПОСЛЕНО У МИНИСТАРСТВУ, КОЈЕ ОБЕЗБЕЂУЈЕ ЗАКОНИТО, АЖУРНО И ТАЧНО ВОЂЕЊЕ ЦЕНТРАЛНОГ РЕГИСТРА.</w:t>
            </w:r>
          </w:p>
          <w:p w14:paraId="73C0520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У ПОСТУПКУ УПИСА, ПРОМЕНЕ И БРИСАЊА ПОДАТАКА И ВОЂЕЊА ЦЕНТРАЛНОГ РЕГИСТРА, РЕГИСТРАТОР ИСКЉУЧИВО ВРШИ ПРОВЕРУ ИСПУЊЕНОСТИ ФОРМАЛНИХ УСЛОВА ЗА УПИС, ПРОМЕНУ ИЛИ БРИСАЊЕ ПОДАТАКА У РЕГИСТРУ, КОЈИ СУ ПРЕДМЕТ УПИСА, ПРОМЕНЕ, БРИСАЊА И ОБЈАВЉИВАЊА, НА ОСНОВУ ЧИЊЕНИЦА ИЗ ЗАХТЕВА И ПРИЛОЖЕНИХ ОДЛУКА, ОДНОСНО ДОКУМЕНАТА, БЕЗ ИСПИТИВАЊА ТАЧНОСТИ ЧИЊЕНИЦА ИЗ ЗАХТЕВА, ВЕРОДОСТОЈНОСТИ ПРИЛОЖЕНИХ ОДЛУКА, ОДНОСНО ДРУГИХ ДОКУМЕНАТА И ПРАВИЛНОСТИ И ЗАКОНИТОСТИ ПОСТУПАКА У КОЈИМА СУ ОДЛУКЕ, ОДНОСНО ДРУГИ ДОКУМЕНТИ ДОНЕТИ.</w:t>
            </w:r>
          </w:p>
          <w:p w14:paraId="3418031B" w14:textId="77777777" w:rsidR="00CD1E47" w:rsidRPr="000A4DB0" w:rsidRDefault="00CD1E47" w:rsidP="00DB2008">
            <w:pPr>
              <w:tabs>
                <w:tab w:val="left" w:pos="1440"/>
              </w:tabs>
              <w:rPr>
                <w:rFonts w:ascii="Times New Roman" w:hAnsi="Times New Roman"/>
                <w:sz w:val="22"/>
                <w:szCs w:val="22"/>
              </w:rPr>
            </w:pPr>
          </w:p>
          <w:p w14:paraId="183BE293"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НАЧЕЛА ВОЂЕЊА И ПОСТУПКА РЕГИСТРАЦИЈЕ</w:t>
            </w:r>
          </w:p>
          <w:p w14:paraId="4C6FEAFB" w14:textId="77777777" w:rsidR="00CD1E47" w:rsidRPr="000A4DB0" w:rsidRDefault="00CD1E47" w:rsidP="00DB2008">
            <w:pPr>
              <w:tabs>
                <w:tab w:val="left" w:pos="1440"/>
              </w:tabs>
              <w:rPr>
                <w:rFonts w:ascii="Times New Roman" w:hAnsi="Times New Roman"/>
                <w:sz w:val="22"/>
                <w:szCs w:val="22"/>
              </w:rPr>
            </w:pPr>
          </w:p>
          <w:p w14:paraId="7C968741"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15Б</w:t>
            </w:r>
          </w:p>
          <w:p w14:paraId="35CFD448" w14:textId="77777777" w:rsidR="00CD1E47" w:rsidRPr="000A4DB0" w:rsidRDefault="00CD1E47" w:rsidP="00DB2008">
            <w:pPr>
              <w:tabs>
                <w:tab w:val="left" w:pos="1440"/>
              </w:tabs>
              <w:rPr>
                <w:rFonts w:ascii="Times New Roman" w:hAnsi="Times New Roman"/>
                <w:sz w:val="22"/>
                <w:szCs w:val="22"/>
              </w:rPr>
            </w:pPr>
          </w:p>
          <w:p w14:paraId="010F97D1" w14:textId="77777777" w:rsidR="00CD1E47" w:rsidRPr="000A4DB0" w:rsidRDefault="00CD1E47" w:rsidP="00DB2008">
            <w:pPr>
              <w:rPr>
                <w:rFonts w:ascii="Times New Roman" w:eastAsia="Times New Roman" w:hAnsi="Times New Roman"/>
                <w:sz w:val="22"/>
                <w:szCs w:val="22"/>
              </w:rPr>
            </w:pPr>
            <w:r w:rsidRPr="000A4DB0">
              <w:rPr>
                <w:rFonts w:ascii="Times New Roman" w:hAnsi="Times New Roman"/>
                <w:sz w:val="22"/>
                <w:szCs w:val="22"/>
              </w:rPr>
              <w:tab/>
              <w:t>ВОЂЕЊЕ ЦЕНТРАЛНОГ РЕГИСТРА И ПОСТУПАК РЕГИСТРАЦИЈЕ У ЦЕНТРАЛНИ РЕГИСТАР ЗАСНИВАЈУ СЕ НА НАЧЕЛИМА ЈАВНОСТИ И ДОСТУПНОСТИ, ФОРМАЛНОСТИ, ОДРЕЂЕНОСТИ, ПОУЗДАЊА У ИСТИНИТОСТ И ПОТПУНОСТ ПОДАТАКА, ЕЛЕКТРОНСКЕ УПРАВЕ, ВРЕМЕНА НАСТАНКА И ВРЕМЕНСКОГ РЕДОСЛЕДА.</w:t>
            </w:r>
          </w:p>
          <w:p w14:paraId="4E3FCF3E" w14:textId="77777777" w:rsidR="00CD1E47" w:rsidRPr="000A4DB0" w:rsidRDefault="00CD1E47" w:rsidP="00DB2008">
            <w:pPr>
              <w:jc w:val="left"/>
              <w:rPr>
                <w:rFonts w:ascii="Times New Roman" w:eastAsia="Times New Roman" w:hAnsi="Times New Roman"/>
                <w:sz w:val="22"/>
                <w:szCs w:val="22"/>
              </w:rPr>
            </w:pPr>
          </w:p>
          <w:p w14:paraId="00FE5EB6" w14:textId="77777777" w:rsidR="00CD1E47" w:rsidRPr="000A4DB0" w:rsidRDefault="00CD1E47" w:rsidP="00DB2008">
            <w:pPr>
              <w:jc w:val="center"/>
              <w:rPr>
                <w:rFonts w:ascii="Times New Roman" w:eastAsia="Times New Roman" w:hAnsi="Times New Roman"/>
                <w:bCs/>
                <w:strike/>
                <w:sz w:val="22"/>
                <w:szCs w:val="22"/>
              </w:rPr>
            </w:pPr>
            <w:r w:rsidRPr="000A4DB0">
              <w:rPr>
                <w:rFonts w:ascii="Times New Roman" w:eastAsia="Times New Roman" w:hAnsi="Times New Roman"/>
                <w:bCs/>
                <w:strike/>
                <w:sz w:val="22"/>
                <w:szCs w:val="22"/>
              </w:rPr>
              <w:t>2. Садржина и начин вођења Централног регистра</w:t>
            </w:r>
          </w:p>
          <w:p w14:paraId="39841B3F" w14:textId="77777777" w:rsidR="00CD1E47" w:rsidRPr="000A4DB0" w:rsidRDefault="00CD1E47" w:rsidP="00DB2008">
            <w:pPr>
              <w:jc w:val="center"/>
              <w:rPr>
                <w:rFonts w:ascii="Times New Roman" w:eastAsia="Times New Roman" w:hAnsi="Times New Roman"/>
                <w:sz w:val="22"/>
                <w:szCs w:val="22"/>
              </w:rPr>
            </w:pPr>
            <w:r w:rsidRPr="000A4DB0">
              <w:rPr>
                <w:rFonts w:ascii="Times New Roman" w:eastAsia="Times New Roman" w:hAnsi="Times New Roman"/>
                <w:sz w:val="22"/>
                <w:szCs w:val="22"/>
              </w:rPr>
              <w:t>2. САДРЖИНА ЦЕНТРАЛНОГ РЕГИСТРА</w:t>
            </w:r>
          </w:p>
          <w:p w14:paraId="1C162365" w14:textId="77777777" w:rsidR="00CD1E47" w:rsidRPr="000A4DB0" w:rsidRDefault="00CD1E47" w:rsidP="00DB2008">
            <w:pPr>
              <w:jc w:val="center"/>
              <w:rPr>
                <w:rFonts w:ascii="Times New Roman" w:eastAsia="Times New Roman" w:hAnsi="Times New Roman"/>
                <w:sz w:val="22"/>
                <w:szCs w:val="22"/>
              </w:rPr>
            </w:pPr>
          </w:p>
          <w:p w14:paraId="1858A107" w14:textId="77777777" w:rsidR="00CD1E47" w:rsidRPr="000A4DB0" w:rsidRDefault="00CD1E47" w:rsidP="00DB2008">
            <w:pPr>
              <w:jc w:val="center"/>
              <w:rPr>
                <w:rFonts w:ascii="Times New Roman" w:eastAsia="Times New Roman" w:hAnsi="Times New Roman"/>
                <w:sz w:val="22"/>
                <w:szCs w:val="22"/>
              </w:rPr>
            </w:pPr>
            <w:r w:rsidRPr="000A4DB0">
              <w:rPr>
                <w:rFonts w:ascii="Times New Roman" w:eastAsia="Times New Roman" w:hAnsi="Times New Roman"/>
                <w:sz w:val="22"/>
                <w:szCs w:val="22"/>
              </w:rPr>
              <w:t>Члан 16.</w:t>
            </w:r>
          </w:p>
          <w:p w14:paraId="1B263A06" w14:textId="77777777" w:rsidR="00CD1E47" w:rsidRPr="000A4DB0" w:rsidRDefault="00CD1E47" w:rsidP="00DB2008">
            <w:pPr>
              <w:jc w:val="center"/>
              <w:rPr>
                <w:rFonts w:ascii="Times New Roman" w:eastAsia="Times New Roman" w:hAnsi="Times New Roman"/>
                <w:sz w:val="22"/>
                <w:szCs w:val="22"/>
              </w:rPr>
            </w:pPr>
          </w:p>
          <w:p w14:paraId="248CBFAA" w14:textId="77777777" w:rsidR="00CD1E47" w:rsidRPr="000A4DB0" w:rsidRDefault="00CD1E47" w:rsidP="00DB2008">
            <w:pPr>
              <w:rPr>
                <w:rFonts w:ascii="Times New Roman" w:eastAsia="Times New Roman" w:hAnsi="Times New Roman"/>
                <w:strike/>
                <w:sz w:val="22"/>
                <w:szCs w:val="22"/>
              </w:rPr>
            </w:pPr>
            <w:r w:rsidRPr="000A4DB0">
              <w:rPr>
                <w:rFonts w:ascii="Times New Roman" w:eastAsia="Times New Roman" w:hAnsi="Times New Roman"/>
                <w:sz w:val="22"/>
                <w:szCs w:val="22"/>
              </w:rPr>
              <w:tab/>
            </w:r>
            <w:r w:rsidRPr="000A4DB0">
              <w:rPr>
                <w:rFonts w:ascii="Times New Roman" w:eastAsia="Times New Roman" w:hAnsi="Times New Roman"/>
                <w:strike/>
                <w:sz w:val="22"/>
                <w:szCs w:val="22"/>
              </w:rPr>
              <w:t>Подаци из Централног регистра су јавни.</w:t>
            </w:r>
          </w:p>
          <w:p w14:paraId="46A19B2C" w14:textId="77777777" w:rsidR="00CD1E47" w:rsidRPr="000A4DB0" w:rsidRDefault="00CD1E47" w:rsidP="00DB2008">
            <w:pPr>
              <w:rPr>
                <w:rFonts w:ascii="Times New Roman" w:eastAsia="Times New Roman" w:hAnsi="Times New Roman"/>
                <w:strike/>
                <w:sz w:val="22"/>
                <w:szCs w:val="22"/>
              </w:rPr>
            </w:pPr>
            <w:r w:rsidRPr="000A4DB0">
              <w:rPr>
                <w:rFonts w:ascii="Times New Roman" w:eastAsia="Times New Roman" w:hAnsi="Times New Roman"/>
                <w:strike/>
                <w:sz w:val="22"/>
                <w:szCs w:val="22"/>
              </w:rPr>
              <w:tab/>
              <w:t xml:space="preserve">Централни регистар се води у електронској форми и може се повезивати са другим </w:t>
            </w:r>
            <w:r w:rsidRPr="000A4DB0">
              <w:rPr>
                <w:rFonts w:ascii="Times New Roman" w:eastAsia="Times New Roman" w:hAnsi="Times New Roman"/>
                <w:strike/>
                <w:sz w:val="22"/>
                <w:szCs w:val="22"/>
              </w:rPr>
              <w:lastRenderedPageBreak/>
              <w:t>базама и регистрима Министарства, односно министарства надлежног за послове здравља.</w:t>
            </w:r>
          </w:p>
          <w:p w14:paraId="40CACC96" w14:textId="77777777" w:rsidR="00CD1E47" w:rsidRPr="000A4DB0" w:rsidRDefault="00CD1E47" w:rsidP="00DB2008">
            <w:pPr>
              <w:rPr>
                <w:rFonts w:ascii="Times New Roman" w:eastAsia="Times New Roman" w:hAnsi="Times New Roman"/>
                <w:strike/>
                <w:sz w:val="22"/>
                <w:szCs w:val="22"/>
              </w:rPr>
            </w:pPr>
            <w:r w:rsidRPr="000A4DB0">
              <w:rPr>
                <w:rFonts w:ascii="Times New Roman" w:eastAsia="Times New Roman" w:hAnsi="Times New Roman"/>
                <w:strike/>
                <w:sz w:val="22"/>
                <w:szCs w:val="22"/>
              </w:rPr>
              <w:tab/>
              <w:t>Министар ближе прописује садржину и начин вођења Централног регистра.</w:t>
            </w:r>
          </w:p>
          <w:p w14:paraId="3F177C05" w14:textId="77777777" w:rsidR="00CD1E47" w:rsidRPr="000A4DB0" w:rsidRDefault="00CD1E47" w:rsidP="00DB2008">
            <w:pPr>
              <w:rPr>
                <w:rFonts w:ascii="Times New Roman" w:eastAsia="Times New Roman" w:hAnsi="Times New Roman"/>
                <w:sz w:val="22"/>
                <w:szCs w:val="22"/>
              </w:rPr>
            </w:pPr>
          </w:p>
          <w:p w14:paraId="02FDAA6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ЦЕНТРАЛНИ РЕГИСТАР САДРЖИ СЛЕДЕЋЕ ПОДАТКЕ О СУБЈЕКТУ У ПРОИЗВОДЊИ И ПРОМЕТУ ХРАНЕ И ХРАНЕ ЗА ЖИВОТИЊЕ:</w:t>
            </w:r>
          </w:p>
          <w:p w14:paraId="587E078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ЈЕДИНСТВЕНИ РЕГИСТАРСКИ БРОЈ СУБЈЕКТА У ПРОИЗВОДЊИ И ПРОМЕТУ ХРАНЕ ЗА ЖИВОТИЊЕ (ДАЉЕ У ТЕКСТУ: РЕГИСТАРСКИ БРОЈ) И ИДЕНТИФИКАЦИОНЕ И ПОСЛОВНЕ ПОДАТКЕ СУБЈЕКТА У ПРОИЗВОДЊИ И ПРОМЕТУ ХРАНЕ И ХРАНЕ ЗА ЖИВОТИЊЕ (ЗА ПРАВНО ЛИЦЕ И ПРЕДУЗЕТНИКА: ПОСЛОВНО ИМЕ, СЕДИШТЕ, МАТИЧНИ БРОЈ И ПОРЕСКИ ИДЕНТИФИКАЦИОНИ БРОЈ; ЗА ФИЗИЧКО ЛИЦЕ: ИМЕ, ПРЕЗИМЕ, АДРЕСА ПРЕБИВАЛИШТА, ЈЕДИНСТВЕНИ МАТИЧНИ БРОЈ ГРАЂАНА);</w:t>
            </w:r>
          </w:p>
          <w:p w14:paraId="75F4B4E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ИДЕНТИФИКАЦИОНЕ И КОНТАКТ ПОДАТКЕ ОДГОВОРНОГ ЛИЦА СУБЈЕКТА У ПРОИЗВОДЊИ И ПРОМЕТУ ХРАНЕ И ХРАНЕ ЗА ЖИВОТИЊЕ, КОЈИ ЈЕ ОРГАНИЗОВАН КАО ПРАВНО ЛИЦЕ (ИМЕ, ПРЕЗИМЕ, АДРЕСА ПРЕБИВАЛИШТА, ЈЕДИНСТВЕНИ МАТИЧНИ БРОЈ ГРАЂАНА, БРОЈ ТЕЛЕФОНА И ЕЛЕКТРОНСКА АДРЕСА);</w:t>
            </w:r>
          </w:p>
          <w:p w14:paraId="47CC8BA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ДАТУМ УПИСА У РЕГИСТАР ПРИВРЕДНИХ СУБЈЕКАТА, ДРУГИ РЕГИСТАР У КОЈИ СЕ УПИСУЈУ ПРАВНА ЛИЦА ИЛИ РЕГИСТАР ПОЉОПРИВРЕДНИХ ГАЗДИНСТАВА, КАО И ВРЕМЕ ПОЧЕТКА ОБАВЉАЊА ДЕЛАТНОСТИ;</w:t>
            </w:r>
          </w:p>
          <w:p w14:paraId="0D169D6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4) ДЕЛАТНОСТ КОЈУ ОБАВЉА СУБЈЕКАТ У ПРОИЗВОДЊИ И ПРОМЕТУ ХРАНЕ И ХРАНЕ ЗА ЖИВОТИЊЕ (ШИФРА И ОПИС ПРЕТЕЖНЕ ДЕЛАТНОСТИ И ОСТАЛИХ ДЕЛАТНОСТИ);</w:t>
            </w:r>
          </w:p>
          <w:p w14:paraId="37A1251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5) СВЕ НАСТАЛЕ ПРОМЕНЕ УПИСАНИХ ПОДАТАКА (ДАТУМ, ВРСТА И ОПИС ПРОМЕНЕ).</w:t>
            </w:r>
          </w:p>
          <w:p w14:paraId="3C182DA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РЕГИСТАРСКИ БРОЈ ДОДЕЉУЈЕ СЕ СУБЈЕКТУ У ПРОИЗВОДЊИ И ПРОМЕТУ ХРАНЕ ЗА ЖИВОТИЊЕ ПРИЛИКОМ УПИСА У ЦЕНТРАЛНИ РЕГИСТАР И НЕ МОЖЕ СЕ МЕЊАТИ, НИТИ МОЖЕ БИТИ ДОДЕЉЕН НЕКОМ ДРУГОМ ЛИЦУ У СЛУЧАЈУ ПРЕСТАНКА ОБАВЉАЊА ДЕЛАТНОСТИ ТОГ СУБЈЕКТА У ПРОИЗВОДЊИ И ПРОМЕТУ ХРАНЕ ЗА ЖИВОТИЊЕ.</w:t>
            </w:r>
          </w:p>
          <w:p w14:paraId="069B70A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ЦЕНТРАЛНИ РЕГИСТАР САДРЖИ СЛЕДЕЋЕ ПОДАТКЕ О УПИСАНИМ ОБЈЕКТИМА ЗА ПРОИЗВОДЊУ И ПРОМЕТ ХРАНЕ И ХРАНЕ ЗА ЖИВОТИЊЕ, ОДНОСНО ОДОБРЕНИМ ИЛИ РЕГИСТРОВАНИМ ОБЈЕКТИМА У СКЛАДУ СА ПОСЕБНИМ ПРОПИСИМА ИЗ ЧЛАНА 15. СТАВ 5. ОВОГ ЗАКОНА:</w:t>
            </w:r>
          </w:p>
          <w:p w14:paraId="143C7CA0"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ИДЕНТИФИКАЦИОНЕ И ПОСЛОВНЕ ПОДАТКЕ ОБЈЕКТА У КОМЕ УПИСАНИ СУБЈЕКАТ ОБАВЉА ПРОИЗВОДЊУ И ПРОМЕТ ХРАНЕ И ХРАНЕ ЗА ЖИВОТИЊЕ (БРОЈ, ВРСТУ И НАЗИВ СВАКОГ ОБЈЕКТА У КОЈИМА СЕ ОБАВЉА ДЕЛАТНОСТ У БИЛО КОЈОЈ ФАЗИ ПРОИЗВОДЊЕ, ПРЕРАДЕ И ПРОМЕТА ХРАНЕ, ОДНОСНО ХРАНЕ ЗА ЖИВОТИЊЕ; МЕСТО, ЛОКАЦИЈУ И АДРЕСУ ЗА СВАКИ ОД ОБЈЕКАТА СА ОЗНАЧЕЊЕМ КАТАСТАРСКЕ ПАРЦЕЛЕ ИЛИ УЛИЦЕ У КОЈОЈ СЕ НАЛАЗИ; ОПИС ДЕЛАТНОСТИ КОЈА СЕ ОБАВЉА У СВАКОМ ОД ОБЈЕКАТА);</w:t>
            </w:r>
          </w:p>
          <w:p w14:paraId="6F85B91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ИДЕНТИФИКАЦИОНЕ И КОНТАКТ ПОДАТКЕ ОДГОВОРНОГ ЛИЦА ЗА ПРОИЗВОДЊУ И ПРОМЕТ ХРАНЕ И ХРАНЕ ЗА ЖИВОТИЊЕ У ОБЈЕКТУ У КОМЕ УПИСАНИ СУБЈЕКАТ ОБАВЉА ПРОИЗВОДЊУ И ПРОМЕТ ХРАНЕ И ХРАНЕ ЗА ЖИВОТИЊЕ (ИМЕ, ПРЕЗИМЕ, АДРЕСА ПРЕБИВАЛИШТА, ЈЕДИНСТВЕНИ МАТИЧНИ БРОЈ ГРАЂАНА ОДГОВОРНОГ ЛИЦА, БРОЈ ТЕЛЕФОНА И ЕЛЕКТРОНСКА АДРЕСА);</w:t>
            </w:r>
          </w:p>
          <w:p w14:paraId="7819FB8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ДАТУМ ПОЧЕТКА ОБАВЉАЊА ДЕЛАТНОСТИ У СВАКОМ УПИСАНОМ ОБЈЕКТУ;</w:t>
            </w:r>
          </w:p>
          <w:p w14:paraId="17D313A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4) БРОЈ И ДАТУМ РЕШЕЊА МИНИСТАРСТВА О ИСПУЊЕНОСТИ УСЛОВА ЗА ОБАВЉАЊЕ ДЕЛАТНОСТИ, АКО СЕ РАДИ О ОБЈЕКТИМА ЗА КОЈЕ ЈЕ ПРЕДВИЂЕНА ОБАВЕЗА ОДОБРАВАЊА, ОДНОСНО РЕГИСТРАЦИЈЕ, У СКЛАДУ СА ПОСЕБНИМ ПРОПИСИМА;</w:t>
            </w:r>
          </w:p>
          <w:p w14:paraId="17A4DA2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5) ПРАВНИ, ОДНОСНО ФАКТИЧКИ ОСНОВ КОРИШЋЕЊА ОБЈЕКТА (СВОЈИНА, ЗАКУП, ДРУГИ ОБЛИК КОРИШЋЕЊА, ДРЖАВИНА И ДР.) ОД СТРАНЕ </w:t>
            </w:r>
            <w:r w:rsidRPr="000A4DB0">
              <w:rPr>
                <w:rFonts w:ascii="Times New Roman" w:hAnsi="Times New Roman"/>
                <w:sz w:val="22"/>
                <w:szCs w:val="22"/>
              </w:rPr>
              <w:lastRenderedPageBreak/>
              <w:t>УПИСАНОГ СУБЈЕКТА;</w:t>
            </w:r>
          </w:p>
          <w:p w14:paraId="2A51319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6) НАСТАЛЕ ПРОМЕНЕ У ОБЈЕКТИМА (ДАТУМ, ВРСТА И ОПИС ПРОМЕНЕ);</w:t>
            </w:r>
          </w:p>
          <w:p w14:paraId="07E8C65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7) ПОДАТКЕ О ОВЛАШЋЕЊИМА, АКРЕДИТАЦИЈАМА И ДРУГИМ ИСПРАВАМА О УСАГЛАШЕНОСТИ СА ПРОПИСИМА ИЛИ СТАНДАРДИМА; И,</w:t>
            </w:r>
          </w:p>
          <w:p w14:paraId="080D2EC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8) ДРУГИ ПОДАЦИ О ОДОБРАВАЊУ, ОДНОСНО РЕГИСТРАЦИЈИ ОБЈЕКТА У СКЛАДУ СА ПОСЕБНИМ ПРОПИСИМА, КОЈИ СЕ ПРЕУЗИМАЈУ, УПИСУЈУ И ВОДЕ У ЦЕНТРАЛНОМ РЕГИСТРУ.</w:t>
            </w:r>
          </w:p>
          <w:p w14:paraId="7CC84CD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ОДГОВОРНО ЛИЦЕ СУБЈЕКТА У ПРОИЗВОДЊИ И ПРОМЕТУ ХРАНЕ И ХРАНЕ ЗА ЖИВОТИЊЕ, КОЈИ ЈЕ ОРГАНИЗОВАН КАО ПРАВНО ЛИЦЕ, ОДНОСНО ОДГОВОРНО ЛИЦЕ ЗА ПРОИЗВОДЊУ И ПРОМЕТ ХРАНЕ И ХРАНЕ ЗА ЖИВОТИЊЕ У ОБЈЕКТУ У КОМЕ УПИСАНИ СУБЈЕКАТ ОБАВЉА ПРОИЗВОДЊУ И ПРОМЕТ ХРАНЕ И ХРАНЕ ЗА ЖИВОТИЊЕ ЈЕ ЛИЦЕ КОЈЕ НА ОСНОВУ ЗАКОНА, ПРОПИСА, ОПШТЕГ АКТА ИЛИ ОВЛАШЋЕЊА ВРШИ ОДРЕЂЕНЕ ПОСЛОВЕ КОЈИ СЕ ОДНОСЕ НА УПРАВЉАЊЕ, ПОСЛОВАЊЕ ИЛИ ПРОЦЕС РАДА СУБЈЕКТА У ПРОИЗВОДЊИ И ПРОМЕТУ ХРАНЕ И ХРАНЕ ЗА ЖИВОТИЊЕ, КОЈИ ЈЕ ОРГАНИЗОВАН КАО ПРАВНО ЛИЦЕ, ОДНОСНО КОЈЕ ОБАВЉА ТЕ ПОСЛОВЕ У ОБЈЕКТУ У КОМЕ УПИСАНИ СУБЈЕКАТ ОБАВЉА ПРОИЗВОДЊУ И ПРОМЕТ ХРАНЕ И ХРАНЕ ЗА ЖИВОТИЊЕ. </w:t>
            </w:r>
          </w:p>
          <w:p w14:paraId="2B3928C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ЦЕНТРАЛНИ РЕГИСТАР ВОДИ СЕ У ЕЛЕКТРОНСКОЈ ФОРМИ И ПОВЕЗУЈЕ СЕ СА СОФТЕРСКИМ РЕШЕЊЕМ Е-ИНСПЕКТОР, БАЗАМА ПОДАТАКА И РЕГИСТРИМА МИНИСТАРСТВА, ОДНОСНО МИНИСТАРСТВА НАДЛЕЖНОГ ЗА ПОСЛОВЕ ЗДРАВЉА, ОДНОСНО ДРУГИХ ОРГАНА ДРЖАВНЕ УПРАВЕ И ИМАЛАЦА ЈАВНИХ ОВЛАШЋЕЊА.</w:t>
            </w:r>
          </w:p>
          <w:p w14:paraId="4ADD3A9F" w14:textId="77777777" w:rsidR="00CD1E47" w:rsidRPr="000A4DB0" w:rsidRDefault="00CD1E47" w:rsidP="00DB2008">
            <w:pPr>
              <w:rPr>
                <w:rFonts w:ascii="Times New Roman" w:hAnsi="Times New Roman"/>
                <w:sz w:val="22"/>
                <w:szCs w:val="22"/>
              </w:rPr>
            </w:pPr>
            <w:r w:rsidRPr="000A4DB0">
              <w:rPr>
                <w:rFonts w:ascii="Times New Roman" w:hAnsi="Times New Roman"/>
                <w:sz w:val="22"/>
                <w:szCs w:val="22"/>
              </w:rPr>
              <w:tab/>
              <w:t>У СВРХУ УСПОСТАВЉАЊА АЖУРНОГ ЦЕНТРАЛНОГ РЕГИСТРА, УПИС И ПРОМЕНА ПОДАТАКА О СУБЈЕКТИМА У ПРОИЗВОДЊИ И ПРОМЕТУ ХРАНЕ И ХРАНЕ ЗА ЖИВОТИЊЕ,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ОДНОСНО БОРАВИШТУ, КОЈУ ВОДИ ОРГАН НАДЛЕЖАН ЗА УНУТРАШЊЕ ПОСЛОВЕ.</w:t>
            </w:r>
          </w:p>
          <w:p w14:paraId="241EBCAE" w14:textId="77777777" w:rsidR="00CD1E47" w:rsidRPr="000A4DB0" w:rsidRDefault="00CD1E47" w:rsidP="00DB2008">
            <w:pPr>
              <w:rPr>
                <w:rFonts w:ascii="Times New Roman" w:eastAsia="Times New Roman" w:hAnsi="Times New Roman"/>
                <w:sz w:val="22"/>
                <w:szCs w:val="22"/>
              </w:rPr>
            </w:pPr>
          </w:p>
          <w:p w14:paraId="4A392DA9"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ЈАВНО ОБЈАВЉИВАЊЕ ПОДАТАКА ЦЕНТРАЛНОГ РЕГИСТРА</w:t>
            </w:r>
          </w:p>
          <w:p w14:paraId="0E998D0E" w14:textId="77777777" w:rsidR="00CD1E47" w:rsidRPr="000A4DB0" w:rsidRDefault="00CD1E47" w:rsidP="00DB2008">
            <w:pPr>
              <w:tabs>
                <w:tab w:val="left" w:pos="1440"/>
              </w:tabs>
              <w:rPr>
                <w:rFonts w:ascii="Times New Roman" w:hAnsi="Times New Roman"/>
                <w:sz w:val="22"/>
                <w:szCs w:val="22"/>
              </w:rPr>
            </w:pPr>
          </w:p>
          <w:p w14:paraId="33C511B3"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16А</w:t>
            </w:r>
          </w:p>
          <w:p w14:paraId="2A44E209" w14:textId="77777777" w:rsidR="00CD1E47" w:rsidRPr="000A4DB0" w:rsidRDefault="00CD1E47" w:rsidP="00DB2008">
            <w:pPr>
              <w:tabs>
                <w:tab w:val="left" w:pos="1440"/>
              </w:tabs>
              <w:rPr>
                <w:rFonts w:ascii="Times New Roman" w:hAnsi="Times New Roman"/>
                <w:sz w:val="22"/>
                <w:szCs w:val="22"/>
              </w:rPr>
            </w:pPr>
          </w:p>
          <w:p w14:paraId="2FA03D3A" w14:textId="77777777" w:rsidR="00CD1E47" w:rsidRPr="000A4DB0" w:rsidRDefault="00CD1E47" w:rsidP="00DB2008">
            <w:pPr>
              <w:rPr>
                <w:rFonts w:ascii="Times New Roman" w:eastAsia="Times New Roman" w:hAnsi="Times New Roman"/>
                <w:sz w:val="22"/>
                <w:szCs w:val="22"/>
              </w:rPr>
            </w:pPr>
            <w:r w:rsidRPr="000A4DB0">
              <w:rPr>
                <w:rFonts w:ascii="Times New Roman" w:hAnsi="Times New Roman"/>
                <w:sz w:val="22"/>
                <w:szCs w:val="22"/>
              </w:rPr>
              <w:tab/>
              <w:t>ПОДАЦИ ЦЕНТРАЛНОГ РЕГИСТРА СЕ, НА СИСТЕМАТИЧАН НАЧИН, ЈАВНО И НЕПРЕКИДНО ОБЈАВЉУЈУ НА ИНТЕРНЕТ СТРАНИЦИ МИНИСТАРСТВА, НА НАЧИН КОЈИМ НЕ ПОВРЕЂУЈЕ ЗАШТИТУ ПОДАТАКА О ЛИЧНОСТИ.</w:t>
            </w:r>
          </w:p>
          <w:p w14:paraId="31599843" w14:textId="77777777" w:rsidR="00CD1E47" w:rsidRPr="000A4DB0" w:rsidRDefault="00CD1E47" w:rsidP="00DB2008">
            <w:pPr>
              <w:jc w:val="center"/>
              <w:rPr>
                <w:rFonts w:ascii="Times New Roman" w:eastAsia="Times New Roman" w:hAnsi="Times New Roman"/>
                <w:bCs/>
                <w:strike/>
                <w:sz w:val="22"/>
                <w:szCs w:val="22"/>
              </w:rPr>
            </w:pPr>
            <w:r w:rsidRPr="000A4DB0">
              <w:rPr>
                <w:rFonts w:ascii="Times New Roman" w:eastAsia="Times New Roman" w:hAnsi="Times New Roman"/>
                <w:bCs/>
                <w:strike/>
                <w:sz w:val="22"/>
                <w:szCs w:val="22"/>
              </w:rPr>
              <w:t>3. Брисање из Централног регистра</w:t>
            </w:r>
          </w:p>
          <w:p w14:paraId="55331309" w14:textId="77777777" w:rsidR="00CD1E47" w:rsidRPr="000A4DB0" w:rsidRDefault="00CD1E47" w:rsidP="00DB2008">
            <w:pPr>
              <w:jc w:val="left"/>
              <w:rPr>
                <w:rFonts w:ascii="Times New Roman" w:eastAsia="Times New Roman" w:hAnsi="Times New Roman"/>
                <w:strike/>
                <w:sz w:val="22"/>
                <w:szCs w:val="22"/>
              </w:rPr>
            </w:pPr>
            <w:r w:rsidRPr="000A4DB0">
              <w:rPr>
                <w:rFonts w:ascii="Times New Roman" w:eastAsia="Times New Roman" w:hAnsi="Times New Roman"/>
                <w:strike/>
                <w:sz w:val="22"/>
                <w:szCs w:val="22"/>
              </w:rPr>
              <w:t> </w:t>
            </w:r>
          </w:p>
          <w:p w14:paraId="236E322A" w14:textId="77777777" w:rsidR="00CD1E47" w:rsidRPr="000A4DB0" w:rsidRDefault="00CD1E47" w:rsidP="00DB2008">
            <w:pPr>
              <w:jc w:val="center"/>
              <w:rPr>
                <w:rFonts w:ascii="Times New Roman" w:eastAsia="Times New Roman" w:hAnsi="Times New Roman"/>
                <w:strike/>
                <w:sz w:val="22"/>
                <w:szCs w:val="22"/>
              </w:rPr>
            </w:pPr>
            <w:r w:rsidRPr="000A4DB0">
              <w:rPr>
                <w:rFonts w:ascii="Times New Roman" w:eastAsia="Times New Roman" w:hAnsi="Times New Roman"/>
                <w:strike/>
                <w:sz w:val="22"/>
                <w:szCs w:val="22"/>
              </w:rPr>
              <w:t>Члан 17.</w:t>
            </w:r>
          </w:p>
          <w:p w14:paraId="55872C54" w14:textId="77777777" w:rsidR="00CD1E47" w:rsidRPr="000A4DB0" w:rsidRDefault="00CD1E47" w:rsidP="00DB2008">
            <w:pPr>
              <w:rPr>
                <w:rFonts w:ascii="Times New Roman" w:eastAsia="Times New Roman" w:hAnsi="Times New Roman"/>
                <w:strike/>
                <w:sz w:val="22"/>
                <w:szCs w:val="22"/>
              </w:rPr>
            </w:pPr>
            <w:r w:rsidRPr="000A4DB0">
              <w:rPr>
                <w:rFonts w:ascii="Times New Roman" w:eastAsia="Times New Roman" w:hAnsi="Times New Roman"/>
                <w:strike/>
                <w:sz w:val="22"/>
                <w:szCs w:val="22"/>
              </w:rPr>
              <w:tab/>
              <w:t xml:space="preserve">Правно лице, предузетник и физичко лице брише се из Централног регистра, ако донесе одлуку о престанку обављања одређене делатности за које је уписан у </w:t>
            </w:r>
            <w:r w:rsidRPr="000A4DB0">
              <w:rPr>
                <w:rFonts w:ascii="Times New Roman" w:eastAsia="Times New Roman" w:hAnsi="Times New Roman"/>
                <w:strike/>
                <w:sz w:val="22"/>
                <w:szCs w:val="22"/>
              </w:rPr>
              <w:tab/>
              <w:t xml:space="preserve">Централни регистар или ако престане да испуњава услове из члана 15. </w:t>
            </w:r>
            <w:proofErr w:type="gramStart"/>
            <w:r w:rsidRPr="000A4DB0">
              <w:rPr>
                <w:rFonts w:ascii="Times New Roman" w:eastAsia="Times New Roman" w:hAnsi="Times New Roman"/>
                <w:strike/>
                <w:sz w:val="22"/>
                <w:szCs w:val="22"/>
              </w:rPr>
              <w:t>став</w:t>
            </w:r>
            <w:proofErr w:type="gramEnd"/>
            <w:r w:rsidRPr="000A4DB0">
              <w:rPr>
                <w:rFonts w:ascii="Times New Roman" w:eastAsia="Times New Roman" w:hAnsi="Times New Roman"/>
                <w:strike/>
                <w:sz w:val="22"/>
                <w:szCs w:val="22"/>
              </w:rPr>
              <w:t xml:space="preserve"> 7. </w:t>
            </w:r>
            <w:proofErr w:type="gramStart"/>
            <w:r w:rsidRPr="000A4DB0">
              <w:rPr>
                <w:rFonts w:ascii="Times New Roman" w:eastAsia="Times New Roman" w:hAnsi="Times New Roman"/>
                <w:strike/>
                <w:sz w:val="22"/>
                <w:szCs w:val="22"/>
              </w:rPr>
              <w:t>овог</w:t>
            </w:r>
            <w:proofErr w:type="gramEnd"/>
            <w:r w:rsidRPr="000A4DB0">
              <w:rPr>
                <w:rFonts w:ascii="Times New Roman" w:eastAsia="Times New Roman" w:hAnsi="Times New Roman"/>
                <w:strike/>
                <w:sz w:val="22"/>
                <w:szCs w:val="22"/>
              </w:rPr>
              <w:t xml:space="preserve"> закона, односно услове прописане посебним прописима.</w:t>
            </w:r>
          </w:p>
          <w:p w14:paraId="3DBC7FC3" w14:textId="77777777" w:rsidR="00CD1E47" w:rsidRPr="000A4DB0" w:rsidRDefault="00CD1E47" w:rsidP="00DB2008">
            <w:pPr>
              <w:jc w:val="left"/>
              <w:rPr>
                <w:rFonts w:ascii="Times New Roman" w:eastAsia="Times New Roman" w:hAnsi="Times New Roman"/>
                <w:sz w:val="22"/>
                <w:szCs w:val="22"/>
              </w:rPr>
            </w:pPr>
            <w:r w:rsidRPr="000A4DB0">
              <w:rPr>
                <w:rFonts w:ascii="Times New Roman" w:eastAsia="Times New Roman" w:hAnsi="Times New Roman"/>
                <w:sz w:val="22"/>
                <w:szCs w:val="22"/>
              </w:rPr>
              <w:t> </w:t>
            </w:r>
          </w:p>
          <w:p w14:paraId="037E2F3D"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БРИСАЊЕ ИЗ ЦЕНТРАЛНОГ РЕГИСТРА</w:t>
            </w:r>
          </w:p>
          <w:p w14:paraId="1AE6F102" w14:textId="77777777" w:rsidR="00CD1E47" w:rsidRPr="000A4DB0" w:rsidRDefault="00CD1E47" w:rsidP="00DB2008">
            <w:pPr>
              <w:tabs>
                <w:tab w:val="left" w:pos="1440"/>
              </w:tabs>
              <w:rPr>
                <w:rFonts w:ascii="Times New Roman" w:hAnsi="Times New Roman"/>
                <w:sz w:val="22"/>
                <w:szCs w:val="22"/>
              </w:rPr>
            </w:pPr>
          </w:p>
          <w:p w14:paraId="28B895E5"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w:t>
            </w:r>
          </w:p>
          <w:p w14:paraId="4C5B468F" w14:textId="77777777" w:rsidR="00CD1E47" w:rsidRPr="000A4DB0" w:rsidRDefault="00CD1E47" w:rsidP="00DB2008">
            <w:pPr>
              <w:tabs>
                <w:tab w:val="left" w:pos="1440"/>
              </w:tabs>
              <w:rPr>
                <w:rFonts w:ascii="Times New Roman" w:hAnsi="Times New Roman"/>
                <w:sz w:val="22"/>
                <w:szCs w:val="22"/>
              </w:rPr>
            </w:pPr>
          </w:p>
          <w:p w14:paraId="64AECA0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ПРАВНО ЛИЦЕ, ПРЕДУЗЕТНИК И ФИЗИЧКО ЛИЦЕ БРИШЕ СЕ ИЗ ЦЕНТРАЛНОГ РЕГИСТРА, АКО ДОНЕСЕ ОДЛУКУ О ПРЕСТАНКУ ОБАВЉАЊА ОДРЕЂЕНЕ ДЕЛАТНОСТИ ЗА КОЈУ ЈЕ УПИСАН У ЦЕНТРАЛНИ РЕГИСТАР ИЛИ АКО ПРЕСТАНЕ ДА ИСПУЊАВА УСЛОВЕ ПРОПИСАНЕ ПОСЕБНИМ ПРОПИСИМА.</w:t>
            </w:r>
          </w:p>
          <w:p w14:paraId="2088F52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lastRenderedPageBreak/>
              <w:tab/>
              <w:t>ПРАВНО ЛИЦЕ, ПРЕДУЗЕТНИК И ФИЗИЧКО ЛИЦЕ, ОДНОСНО ОБЈЕКАТ У ПРОИЗВОДЊИ И ПРОМЕТУ ХРАНЕ И ХРАНЕ ЗА ЖИВОТИЊЕ, БРИШЕ СЕ ИЗ ЦЕНТРАЛНОГ РЕГИСТРА У СЛЕДЕЋИМ СЛУЧАЈЕВИМА:</w:t>
            </w:r>
          </w:p>
          <w:p w14:paraId="413118F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НА ОСНОВУ ЗАХТЕВА ЗА БРИСАЊЕ ИЗ ЦЕНТРАЛНОГ РЕГИСТРА; И,</w:t>
            </w:r>
          </w:p>
          <w:p w14:paraId="13972F4C" w14:textId="77777777" w:rsidR="00CD1E47" w:rsidRPr="000A4DB0" w:rsidRDefault="00CD1E47" w:rsidP="00DB2008">
            <w:pPr>
              <w:rPr>
                <w:rFonts w:ascii="Times New Roman" w:hAnsi="Times New Roman"/>
                <w:sz w:val="22"/>
                <w:szCs w:val="22"/>
              </w:rPr>
            </w:pPr>
            <w:r w:rsidRPr="000A4DB0">
              <w:rPr>
                <w:rFonts w:ascii="Times New Roman" w:hAnsi="Times New Roman"/>
                <w:sz w:val="22"/>
                <w:szCs w:val="22"/>
              </w:rPr>
              <w:tab/>
            </w:r>
            <w:r w:rsidRPr="000A4DB0">
              <w:rPr>
                <w:rFonts w:ascii="Times New Roman" w:hAnsi="Times New Roman"/>
                <w:sz w:val="22"/>
                <w:szCs w:val="22"/>
              </w:rPr>
              <w:tab/>
              <w:t>2) ПО СЛУЖБЕНОЈ ДУЖНОСТИ, НА ОСНОВУ РЕШЕЊА, ОДНОСНО ДРУГОГ ДОКУМЕНТА ИНСПЕКЦИЈЕ НАДЛЕЖНЕ ЗА НАДЗОР НАД ПРИМЕНОМ ОДРЕДАБА ОВОГ ЗАКОНА, ОДНОСНО ОДЛУКЕ СУДА, КОЈОМ СЕ УТВРЂУЈЕ ПРЕСТАНАК ИСПУЊЕНОСТИ УСЛОВА ЗА ОБАВЉАЊЕ ПРОИЗВОДЊЕ И ПРОМЕТА ИЛИ ЗАБРАНА ПРОИЗВОДЊЕ И ПРОМЕТА ХРАНЕ И ХРАНЕ ЗА ЖИВОТИЊЕ (ПРЕСУДА ИЛИ РЕШЕЊЕ КОЈИМ СЕ ИЗРИЧЕ ЗАШТИТНА МЕРА ИЛИ МЕРА БЕЗБЕДНОСТИ ЗАБРАНЕ ВРШЕЊА ОДРЕЂЕНИХ ДЕЛАТНОСТИ, ЗАБРАНЕ ПРАВНОМ ЛИЦУ ДА ВРШИ ОДРЕЂЕНЕ ДЕЛАТНОСТИ ИЛИ ЗАБРАНА ОДГОВОРНОМ ЛИЦУ ДА ВРШИ ОДРЕЂЕНЕ ПОСЛОВЕ; РЕШЕЊЕ КОЈИМ СЕ ИЗРИЧЕ УПРАВНА МЕРА ЗАБРАНЕ ОБАВЉАЊА ДЕЛАТНОСТИ И ДР.).</w:t>
            </w:r>
          </w:p>
          <w:p w14:paraId="29FE243E" w14:textId="77777777" w:rsidR="00CD1E47" w:rsidRPr="000A4DB0" w:rsidRDefault="00CD1E47" w:rsidP="00DB2008">
            <w:pPr>
              <w:jc w:val="left"/>
              <w:rPr>
                <w:rFonts w:ascii="Times New Roman" w:eastAsia="Times New Roman" w:hAnsi="Times New Roman"/>
                <w:sz w:val="22"/>
                <w:szCs w:val="22"/>
              </w:rPr>
            </w:pPr>
          </w:p>
          <w:p w14:paraId="15C129C1"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ПОСТУПАК РЕГИСТРАЦИЈЕ У ЦЕНТРАЛНОМ РЕГИСТРУ</w:t>
            </w:r>
          </w:p>
          <w:p w14:paraId="2E6B92AD"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6FE6CE36"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17А</w:t>
            </w:r>
          </w:p>
          <w:p w14:paraId="0481E5E2" w14:textId="77777777" w:rsidR="00CD1E47" w:rsidRPr="000A4DB0" w:rsidRDefault="00CD1E47" w:rsidP="00DB2008">
            <w:pPr>
              <w:tabs>
                <w:tab w:val="left" w:pos="1440"/>
              </w:tabs>
              <w:rPr>
                <w:rFonts w:ascii="Times New Roman" w:hAnsi="Times New Roman"/>
                <w:sz w:val="22"/>
                <w:szCs w:val="22"/>
              </w:rPr>
            </w:pPr>
          </w:p>
          <w:p w14:paraId="065CB0C0"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ПОСТУПАК УПИСА, ПРОМЕНЕ ИЛИ БРИСАЊА ПОДАТАКА У ЦЕНТРАЛНОМ РЕГИСТРУ, ПОКРЕЋЕ СЕ ЗАХТЕВОМ СУБЈЕКТА И ПО СЛУЖБЕНОЈ ДУЖНОСТИ.</w:t>
            </w:r>
          </w:p>
          <w:p w14:paraId="2CF5583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ЗАХТЕВ ЗА УПИС И ПРОМЕНУ ПОДАТКА У ЦЕНТРАЛНОМ РЕГИСТРУ ИЛИ БРИСАЊЕ ИЗ ЦЕНТРАЛНОГ РЕГИСТРА, ДОСТАВЉА СЕ У ЕЛЕКТРОНСКОМ ОБЛИКУ ПУТЕМ СЕРВИСА КОЈИМ СЕ ОБЕЗБЕЂУЈЕ ПРИЈЕМ ЕЛЕКТРОНСКИХ ДОКУМЕНАТА.</w:t>
            </w:r>
          </w:p>
          <w:p w14:paraId="5B46251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ЗАХТЕВ САДРЖИ:</w:t>
            </w:r>
          </w:p>
          <w:p w14:paraId="2D0A183C"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ИДЕНТИФИКАЦИОНЕ ПОДАТКЕ ПОДНОСИОЦА ЗАХТЕВА;</w:t>
            </w:r>
          </w:p>
          <w:p w14:paraId="77507BB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ПРЕДМЕТ И ВРСТУ УПИСА, ОДНОСНО ПРОМЕНЕ ИЛИ БРИСАЊА ПОДАТАКА; И,</w:t>
            </w:r>
          </w:p>
          <w:p w14:paraId="65A6944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ДОКАЗ О УПЛАТИ ТАКСЕ ЗА ВОЂЕЊЕ ПОСТУПКА УПИСА, ОДНОСНО ПРОМЕНЕ ИЛИ БРИСАЊА ПОДАТАКА.</w:t>
            </w:r>
          </w:p>
          <w:p w14:paraId="4293A3F0"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КАДА ОРГАНИ НАДЛЕЖНИ ЗА НАДЗОР НАД ПРИМЕНОМ ОДРЕДБАМА ОВОГ ЗАКОНА УТВРДЕ НЕСАГЛАСНОСТ ПОДАТАКА УПИСАНИХ У ЦЕНТРАЛНИ РЕГИСТАР, ПО СЛУЖБЕНОЈ ДУЖНОСТИ:</w:t>
            </w:r>
          </w:p>
          <w:p w14:paraId="35050BD9"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О ТОМЕ ОБАВЕШТАВАЈУ ЦЕНТРАЛНИ РЕГИСТАР РАДИ ПРОМЕНЕ УПИСАНИХ ПОДАТАКА, ОДНОСНО УСАГЛАШАВАЊА УПИСАНИХ ПОДАТАКА СА СТВАРНИМ СТАЊЕМ; И,</w:t>
            </w:r>
          </w:p>
          <w:p w14:paraId="1DA45F9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2) ДОСТАВЉАЈУ ДОКУМЕНТ СА СВОЈСТВОМ ЈАВНЕ ИСПРАВЕ (РЕШЕЊЕ, ЗАПИСНИК ИЛИ ПРЕСУДУ НАДЛЕЖНОГ СУДА КОЈОМ СЕ ИЗРИЧЕ МЕРА БЕЗБЕДНОСТИ ИЛИ ЗАШТИТНА МЕРА И ДР.), КОЈИ ЈЕ ОСНОВ ЗА УПИС, ОДНОСНО ПРОМЕНУ ИЛИ БРИСАЊЕ ПОДАТАКА У ЦЕНТРАЛНОМ РЕГИСТРУ.</w:t>
            </w:r>
          </w:p>
          <w:p w14:paraId="45F51DC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ПОТПИСИВАЊЕ ЕЛЕКТРОНСКОГ ЗАХТЕВА И ДОКУМЕНАТА, КАО И ОВЕРА ЕЛЕКТРОНСКИХ ДОКУМЕНАТА, ВРШИ СЕ У СКЛАДУ СА ПРОПИСИМА КОЈИМА СЕ УРЕЂУЈУ ЕЛЕКТРОНСКИ ПОТПИС И ЕЛЕКТРОНСКИ ДОКУМЕНТ.</w:t>
            </w:r>
          </w:p>
          <w:p w14:paraId="6784D61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6E15953B"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17Б</w:t>
            </w:r>
          </w:p>
          <w:p w14:paraId="4D0ADBB7" w14:textId="77777777" w:rsidR="00CD1E47" w:rsidRPr="000A4DB0" w:rsidRDefault="00CD1E47" w:rsidP="00DB2008">
            <w:pPr>
              <w:tabs>
                <w:tab w:val="left" w:pos="1440"/>
              </w:tabs>
              <w:rPr>
                <w:rFonts w:ascii="Times New Roman" w:hAnsi="Times New Roman"/>
                <w:sz w:val="22"/>
                <w:szCs w:val="22"/>
              </w:rPr>
            </w:pPr>
          </w:p>
          <w:p w14:paraId="349BC8E2"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ПО ПРИЈЕМУ ЗАХТЕВА, ОДНОСНО ПО ПРИЈЕМУ ОДЛУКЕ, ОДНОСНО ДРУГОГ ДОКУМЕНТА ОД НАДЛЕЖНОГ ОРГАНА ИЗ ЧЛАНА 17. СТАВ 2) ОВОГ ЗАКОНА, РЕГИСТРАТОР ПРОВЕРАВА:</w:t>
            </w:r>
          </w:p>
          <w:p w14:paraId="577651E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r>
          </w:p>
          <w:p w14:paraId="7131EA67"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1) НАДЛЕЖНОСТ ЗА ПОСТУПАЊЕ У ПОСТУПКУ РЕГИСТРАЦИЈЕ И ВОЂЕЊА ЦЕНТРАЛНОГ РЕГИСТРА;</w:t>
            </w:r>
          </w:p>
          <w:p w14:paraId="22FA748B"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 xml:space="preserve">2) ДА ЛИ ЈЕ ПОДНОСИЛАЦ ЗАХТЕВА ЛИЦЕ КОЈЕ МОЖЕ БИТИ </w:t>
            </w:r>
            <w:r w:rsidRPr="000A4DB0">
              <w:rPr>
                <w:rFonts w:ascii="Times New Roman" w:hAnsi="Times New Roman"/>
                <w:sz w:val="22"/>
                <w:szCs w:val="22"/>
              </w:rPr>
              <w:lastRenderedPageBreak/>
              <w:t>ПОДНОСИЛАЦ ТАКВОГ ЗАХТЕВА;</w:t>
            </w:r>
          </w:p>
          <w:p w14:paraId="7D55CD6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3) ДА ЛИ ЈЕ ОДЛУКУ, ОДНОСНО ДРУГИ ДОКУМЕНТ КОЈИ СЕ ОДНОСИ НА УПИС, ПРОМЕНУ ИЛИ БРИСАЊЕ ПОДАТАКА ДОСТАВИО НАДЛЕЖНИ ОРГАН ПО СЛУЖБЕНОЈ ДУЖНОСТИ;</w:t>
            </w:r>
          </w:p>
          <w:p w14:paraId="5FB5477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4) ДА ЛИ ЗАХТЕВ, ОДНОСНО ДОКУМЕНТ ДОСТАВЉЕН ПО СЛУЖБЕНОЈ ДУЖНОСТИ, САДРЖИ СВЕ ПОТРЕБНЕ ПОДАТКЕ ЗА СПРОВОЂЕЊЕ УПИСА, ПРОМЕНЕ ИЛИ БРИСАЊА ПОДАТКА; И,</w:t>
            </w:r>
          </w:p>
          <w:p w14:paraId="4882E39D"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5) ДА ЛИ ЈЕ УЗ ПРИЈАВУ ДОСТАВЉЕН ДОКАЗ О УПЛАТИ ПРОПИСАНЕ АДМИНИСТРАТИВНЕ ТАКСЕ.</w:t>
            </w:r>
          </w:p>
          <w:p w14:paraId="6062D9E5"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СУ ИСПУЊЕНИ ФОРМАЛНИ УСЛОВИ ЗА УПИС, ОДНОСНО ПРОМЕНУ ИЛИ БРИСАЊЕ ПОДАТАКА, РЕГИСТРАТОР ДОНОСИ РЕШЕЊЕ О УПИСУ, ОДНОСНО ПРОМЕНИ ИЛИ БРИСАЊУ ПОДАТАКА У ЦЕНТРАЛНОМ РЕГИСТРУ У РОКУ ОД ПЕТ РАДНИХ ДАНА ОД ДАНА ПРИЈЕМА ЗАХТЕВА.</w:t>
            </w:r>
          </w:p>
          <w:p w14:paraId="4B4E1A8E"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НИСУ ИСПУЊЕНИ ФОРМАЛНИ УСЛОВИ ЗА ДАЉЕ ПОСТУПАЊЕ ПО ЗАХТЕВУ, РЕГИСТРАТОР ОБАВЕШТАВА ПОДНОСИОЦА ЗАХТЕВА О НАЧИНУ НА КОЈИ ТРЕБА ДА УРЕДИ ЗАХТЕВ У ДАЉЕМ РОКУ ОД ОСАМ ДАНА ОД ДАНА ПРИЈЕМА ОБАВЕШТЕЊА, УЗ УПОЗОРЕЊЕ ДА ЋЕ СЕ ЗАХТЕВ ОДБАЦИТИ РЕШЕЊЕМ АКО НЕ УРЕДИ ЗАХТЕВ У ОСТАВЉЕНОМ РОКУ.</w:t>
            </w:r>
          </w:p>
          <w:p w14:paraId="0E5D96CD"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НИСУ ИСПУЊЕНИ ФОРМАЛНИ УСЛОВИ ЗА ДАЉЕ ПОСТУПАЊЕ ПО СЛУЖБЕНОЈ ДУЖНОСТИ, РЕГИСТРАТОР ОБАВЕШТАВА НАДЛЕЖНИ ОРГАН ИЗ ЧЛАНА 17. СТАВ 2) ТАЧКА 2. ОВОГ ЗАКОНА ДА НИСУ ИСПУЊЕНИ УСЛОВИ ЗА УПИС, ПРОМЕНУ ИЛИ БРИСАЊЕ ПОДАТАКА ИЗ ЦЕНТРАЛНОГ РЕГИСТРА НА ОСНОВУ ДОКУМЕНТА ДОСТАВЉЕНОГ ПО СЛУЖБЕНОЈ ДУЖНОСТИ.</w:t>
            </w:r>
          </w:p>
          <w:p w14:paraId="376EE873"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ПРОТИВ РЕШЕЊА ИЗ СТ. 2. И 3. ОВОГ ЧЛАНА, МОЖЕ СЕ ИЗЈАВИТИ ЖАЛБА МИНИСТАРСТВУ НАДЛЕЖНОМ ЗА ПОСЛОВЕ ПОЉОПРИВРЕДЕ, У РОКУ ОД 8 ДАНА ОД ДАНА ПРИЈЕМА РЕШЕЊА.</w:t>
            </w:r>
          </w:p>
          <w:p w14:paraId="34D86389" w14:textId="77777777" w:rsidR="00CD1E47" w:rsidRPr="000A4DB0" w:rsidRDefault="00CD1E47" w:rsidP="00DB2008">
            <w:pPr>
              <w:tabs>
                <w:tab w:val="left" w:pos="1440"/>
              </w:tabs>
              <w:rPr>
                <w:rFonts w:ascii="Times New Roman" w:hAnsi="Times New Roman"/>
                <w:sz w:val="22"/>
                <w:szCs w:val="22"/>
              </w:rPr>
            </w:pPr>
          </w:p>
          <w:p w14:paraId="6C6F5DDA"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17В</w:t>
            </w:r>
          </w:p>
          <w:p w14:paraId="0770614B" w14:textId="77777777" w:rsidR="00CD1E47" w:rsidRPr="000A4DB0" w:rsidRDefault="00CD1E47" w:rsidP="00DB2008">
            <w:pPr>
              <w:tabs>
                <w:tab w:val="left" w:pos="1440"/>
              </w:tabs>
              <w:rPr>
                <w:rFonts w:ascii="Times New Roman" w:hAnsi="Times New Roman"/>
                <w:sz w:val="22"/>
                <w:szCs w:val="22"/>
              </w:rPr>
            </w:pPr>
          </w:p>
          <w:p w14:paraId="7D513FB4"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АКО РЕГИСТРАТОР НЕ ОДЛУЧИ О ЗАХТЕВУ У РОКУ ИЗ ЧЛАНА 17Б СТАВ 2) ОВОГ ЗАКОНА, ПОДНОСИЛАЦ ЗАХТЕВА МОЖЕ ЗАХТЕВАТИ ДА РЕГИСТРАТОР ОКОНЧА ПОСТУПАК ДОНОШЕЊЕМ РЕШЕЊА О УПИСУ, ОДНОСНО ПРОМЕНИ ИЛИ БРИСАЊУ ПОДАТАКА, У ДАЉЕМ РОКУ ОД ПЕТ РАДНИХ ДАНА ОД ДАНА ПРИЈЕМА НАКНАДНОГ ЗАХТЕВА.</w:t>
            </w:r>
          </w:p>
          <w:p w14:paraId="3105C4D8"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УКОЛИКО РЕГИСТРАТОР НЕ ДОНЕСЕ РЕШЕЊЕ НИ ПО НАКНАДНОМ ЗАХТЕВУ ИЗ СТАВА 1. ОВОГ ЧЛАНА, СМАТРА СЕ ДА ЈЕ ЗАХТЕВ СТРАНКЕ УСВОЈЕН И СУБЈЕКАТ КОЈИ СЕ БАВИ ПРОИЗВОДЊОМ И ПРОМЕТОМ ХРАНЕ И ХРАНЕ ЗА ЖИВОТИЊЕ МОЖЕ ЗАПОЧЕТИ ПРОИЗВОДЊУ И ПРОМЕТ ХРАНЕ И ХРАНЕ ЗА ЖИВОТИЊЕ, ИЗУЗЕВ У СЛУЧАЈЕВИМА КОЈИ СЕ ОДНОСЕ НА ОДОБРАВАЊЕ, ОДНОСНО РЕГИСТРАЦИЈУ ОБЈЕКАТА У СКЛАДУ СА ПОСЕБНИМ ПРОПИСИМА.</w:t>
            </w:r>
          </w:p>
          <w:p w14:paraId="455D4DE3" w14:textId="77777777" w:rsidR="00CD1E47" w:rsidRPr="000A4DB0" w:rsidRDefault="00CD1E47" w:rsidP="00DB2008">
            <w:pPr>
              <w:tabs>
                <w:tab w:val="left" w:pos="1440"/>
              </w:tabs>
              <w:rPr>
                <w:rFonts w:ascii="Times New Roman" w:hAnsi="Times New Roman"/>
                <w:sz w:val="22"/>
                <w:szCs w:val="22"/>
              </w:rPr>
            </w:pPr>
          </w:p>
          <w:p w14:paraId="2781D8E1"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17Г</w:t>
            </w:r>
          </w:p>
          <w:p w14:paraId="3B69FA4B" w14:textId="77777777" w:rsidR="00CD1E47" w:rsidRPr="000A4DB0" w:rsidRDefault="00CD1E47" w:rsidP="00DB2008">
            <w:pPr>
              <w:tabs>
                <w:tab w:val="left" w:pos="1440"/>
              </w:tabs>
              <w:rPr>
                <w:rFonts w:ascii="Times New Roman" w:hAnsi="Times New Roman"/>
                <w:sz w:val="22"/>
                <w:szCs w:val="22"/>
              </w:rPr>
            </w:pPr>
          </w:p>
          <w:p w14:paraId="6BB3DED1"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РЕШЕЊЕ ИЗ ЧЛ. 17Б СТ. 2. И 3. ДОНОСИ СЕ У ФОРМИ ЕЛЕКТРОНСКОГ ДОКУМЕНТА, А ДОСТАВЉАЊЕ РЕШЕЊА ПОДНОСИОЦУ ЗАХТЕВА ВРШИ СЕ У СКЛАДУ СА ЗАКОНОМ КОЈИМ СЕ УРЕЂУЈЕ ЕЛЕКТРОНСКА УПРАВА.</w:t>
            </w:r>
          </w:p>
          <w:p w14:paraId="6E77F461" w14:textId="77777777" w:rsidR="00CD1E47" w:rsidRPr="000A4DB0" w:rsidRDefault="00CD1E47" w:rsidP="00DB2008">
            <w:pPr>
              <w:tabs>
                <w:tab w:val="left" w:pos="1440"/>
              </w:tabs>
              <w:rPr>
                <w:rFonts w:ascii="Times New Roman" w:hAnsi="Times New Roman"/>
                <w:sz w:val="22"/>
                <w:szCs w:val="22"/>
              </w:rPr>
            </w:pPr>
          </w:p>
          <w:p w14:paraId="0AE72234" w14:textId="77777777" w:rsidR="00CD1E47" w:rsidRPr="000A4DB0" w:rsidRDefault="00CD1E47" w:rsidP="00DB2008">
            <w:pPr>
              <w:tabs>
                <w:tab w:val="left" w:pos="1440"/>
              </w:tabs>
              <w:jc w:val="center"/>
              <w:rPr>
                <w:rFonts w:ascii="Times New Roman" w:hAnsi="Times New Roman"/>
                <w:sz w:val="22"/>
                <w:szCs w:val="22"/>
              </w:rPr>
            </w:pPr>
            <w:r w:rsidRPr="000A4DB0">
              <w:rPr>
                <w:rFonts w:ascii="Times New Roman" w:hAnsi="Times New Roman"/>
                <w:sz w:val="22"/>
                <w:szCs w:val="22"/>
              </w:rPr>
              <w:t>ЧЛАН 17Д</w:t>
            </w:r>
          </w:p>
          <w:p w14:paraId="6017ED32" w14:textId="77777777" w:rsidR="00CD1E47" w:rsidRPr="000A4DB0" w:rsidRDefault="00CD1E47" w:rsidP="00DB2008">
            <w:pPr>
              <w:tabs>
                <w:tab w:val="left" w:pos="1440"/>
              </w:tabs>
              <w:rPr>
                <w:rFonts w:ascii="Times New Roman" w:hAnsi="Times New Roman"/>
                <w:sz w:val="22"/>
                <w:szCs w:val="22"/>
              </w:rPr>
            </w:pPr>
          </w:p>
          <w:p w14:paraId="10F37BDF" w14:textId="77777777" w:rsidR="00CD1E47" w:rsidRPr="000A4DB0" w:rsidRDefault="00CD1E47" w:rsidP="00DB2008">
            <w:pPr>
              <w:tabs>
                <w:tab w:val="left" w:pos="1440"/>
              </w:tabs>
              <w:rPr>
                <w:rFonts w:ascii="Times New Roman" w:hAnsi="Times New Roman"/>
                <w:sz w:val="22"/>
                <w:szCs w:val="22"/>
              </w:rPr>
            </w:pPr>
            <w:r w:rsidRPr="000A4DB0">
              <w:rPr>
                <w:rFonts w:ascii="Times New Roman" w:hAnsi="Times New Roman"/>
                <w:sz w:val="22"/>
                <w:szCs w:val="22"/>
              </w:rPr>
              <w:tab/>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58730640" w14:textId="77777777" w:rsidR="00CD1E47" w:rsidRPr="000A4DB0" w:rsidRDefault="00CD1E47" w:rsidP="00DB19B9">
            <w:pPr>
              <w:jc w:val="left"/>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rPr>
              <w:tab/>
              <w:t xml:space="preserve">МИНИСТАР НАДЛЕЖАН ЗА ПОСЛОВЕ ПОЉОПРИВРЕДЕ У СПОРАЗУМУ СА МИНИСТРОМ НАДЛЕЖНИМ ЗА ПОСЛОВЕ ПРИВРЕДЕ БЛИЖЕ УРЕЂУЈЕ ОБРАЗАЦ ЗАХТЕВА ЗА УПИС И ПРОМЕНУ ПОДАТКА У ЦЕНТРАЛНОМ </w:t>
            </w:r>
            <w:r w:rsidRPr="000A4DB0">
              <w:rPr>
                <w:rFonts w:ascii="Times New Roman" w:hAnsi="Times New Roman"/>
                <w:sz w:val="22"/>
                <w:szCs w:val="22"/>
              </w:rPr>
              <w:lastRenderedPageBreak/>
              <w:t>РЕГИСТРУ ИЛИ БРИСАЊЕ ИЗ ЦЕНТРАЛНОГ РЕГИСТРА, УСЛОВЕ И НАЧИН ЗА УПИС, ПРОМЕНУ, БРИСАЊЕ И ЈАВНО ОБЈАВЉИВАЊЕ ПОДАТАКА И ВОЂЕЊА ЦЕНТРАЛНОГ РЕГИСТРА.</w:t>
            </w:r>
          </w:p>
          <w:p w14:paraId="4FC39785" w14:textId="77777777" w:rsidR="008144D1" w:rsidRPr="000A4DB0" w:rsidRDefault="008144D1" w:rsidP="00DB19B9">
            <w:pPr>
              <w:pBdr>
                <w:bottom w:val="single" w:sz="12" w:space="1" w:color="auto"/>
              </w:pBdr>
              <w:jc w:val="left"/>
              <w:rPr>
                <w:rFonts w:ascii="Times New Roman" w:hAnsi="Times New Roman"/>
                <w:sz w:val="22"/>
                <w:szCs w:val="22"/>
                <w:lang w:val="sr-Cyrl-RS"/>
              </w:rPr>
            </w:pPr>
          </w:p>
          <w:p w14:paraId="177C60D1" w14:textId="77777777" w:rsidR="008144D1" w:rsidRPr="000A4DB0" w:rsidRDefault="008144D1" w:rsidP="00DB19B9">
            <w:pPr>
              <w:jc w:val="left"/>
              <w:rPr>
                <w:rFonts w:ascii="Times New Roman" w:hAnsi="Times New Roman"/>
                <w:sz w:val="22"/>
                <w:szCs w:val="22"/>
                <w:lang w:val="sr-Cyrl-RS"/>
              </w:rPr>
            </w:pPr>
          </w:p>
          <w:p w14:paraId="1D98B417" w14:textId="027CB742" w:rsidR="008144D1" w:rsidRPr="000A4DB0" w:rsidRDefault="008144D1" w:rsidP="00E459BB">
            <w:pPr>
              <w:tabs>
                <w:tab w:val="left" w:pos="1418"/>
              </w:tabs>
              <w:jc w:val="center"/>
              <w:rPr>
                <w:rFonts w:ascii="Times New Roman" w:hAnsi="Times New Roman"/>
                <w:b/>
                <w:sz w:val="22"/>
                <w:szCs w:val="22"/>
                <w:lang w:val="sr-Cyrl-RS"/>
              </w:rPr>
            </w:pPr>
            <w:r w:rsidRPr="000A4DB0">
              <w:rPr>
                <w:rFonts w:ascii="Times New Roman" w:hAnsi="Times New Roman"/>
                <w:b/>
                <w:sz w:val="22"/>
                <w:szCs w:val="22"/>
                <w:lang w:val="sr-Cyrl-RS"/>
              </w:rPr>
              <w:t>ПРЕГЛЕД ОДРЕДБИ</w:t>
            </w:r>
          </w:p>
          <w:p w14:paraId="0641A9FB" w14:textId="77777777" w:rsidR="008144D1" w:rsidRPr="000A4DB0" w:rsidRDefault="008144D1" w:rsidP="00E459BB">
            <w:pPr>
              <w:tabs>
                <w:tab w:val="left" w:pos="1418"/>
              </w:tabs>
              <w:jc w:val="center"/>
              <w:rPr>
                <w:rFonts w:ascii="Times New Roman" w:hAnsi="Times New Roman"/>
                <w:b/>
                <w:sz w:val="22"/>
                <w:szCs w:val="22"/>
              </w:rPr>
            </w:pPr>
            <w:r w:rsidRPr="000A4DB0">
              <w:rPr>
                <w:rFonts w:ascii="Times New Roman" w:hAnsi="Times New Roman"/>
                <w:b/>
                <w:sz w:val="22"/>
                <w:szCs w:val="22"/>
              </w:rPr>
              <w:t xml:space="preserve">ПРАВИЛНИК </w:t>
            </w:r>
            <w:r w:rsidRPr="000A4DB0">
              <w:rPr>
                <w:rFonts w:ascii="Times New Roman" w:hAnsi="Times New Roman"/>
                <w:b/>
                <w:sz w:val="22"/>
                <w:szCs w:val="22"/>
                <w:lang w:val="sr-Cyrl-RS"/>
              </w:rPr>
              <w:t>О</w:t>
            </w:r>
            <w:r w:rsidRPr="000A4DB0">
              <w:rPr>
                <w:rFonts w:ascii="Times New Roman" w:hAnsi="Times New Roman"/>
                <w:b/>
                <w:sz w:val="22"/>
                <w:szCs w:val="22"/>
              </w:rPr>
              <w:t xml:space="preserve"> УСЛОВИМА И НАЧИНУ ЗА УПИС, ПРОМЕНУ, БРИСАЊЕ И ЈАВНО ОБЈАВЉИВАЊЕ ПОДАТАКА И ВОЂЕЊА ЦЕНТРАЛНОГ РЕГИСТРА ОБЈЕКАТА</w:t>
            </w:r>
            <w:r w:rsidRPr="000A4DB0">
              <w:rPr>
                <w:rFonts w:ascii="Times New Roman" w:hAnsi="Times New Roman"/>
                <w:b/>
                <w:sz w:val="22"/>
                <w:szCs w:val="22"/>
                <w:lang w:val="sr-Cyrl-RS"/>
              </w:rPr>
              <w:t xml:space="preserve"> И ОБРАСЦУ ЗАХТЕВА ЗА УПИС, ПРОМЕНУ ПОДАТКА И БРИСАЊЕ ИЗ ЦЕНТРАЛНОГ РЕГИСТРА ОБЈЕКАТА</w:t>
            </w:r>
          </w:p>
          <w:p w14:paraId="2022AA92" w14:textId="77777777" w:rsidR="008144D1" w:rsidRPr="000A4DB0" w:rsidRDefault="008144D1" w:rsidP="008144D1">
            <w:pPr>
              <w:tabs>
                <w:tab w:val="left" w:pos="1418"/>
              </w:tabs>
              <w:jc w:val="center"/>
              <w:rPr>
                <w:rFonts w:ascii="Times New Roman" w:hAnsi="Times New Roman"/>
                <w:sz w:val="22"/>
                <w:szCs w:val="22"/>
              </w:rPr>
            </w:pPr>
          </w:p>
          <w:p w14:paraId="6CF67934"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ПРЕДМЕТ</w:t>
            </w:r>
          </w:p>
          <w:p w14:paraId="4694BBBF" w14:textId="77777777" w:rsidR="008144D1" w:rsidRPr="000A4DB0" w:rsidRDefault="008144D1" w:rsidP="008144D1">
            <w:pPr>
              <w:tabs>
                <w:tab w:val="left" w:pos="1418"/>
              </w:tabs>
              <w:jc w:val="center"/>
              <w:rPr>
                <w:rFonts w:ascii="Times New Roman" w:hAnsi="Times New Roman"/>
                <w:sz w:val="22"/>
                <w:szCs w:val="22"/>
              </w:rPr>
            </w:pPr>
          </w:p>
          <w:p w14:paraId="52F371F7"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1.</w:t>
            </w:r>
          </w:p>
          <w:p w14:paraId="6067F9EE" w14:textId="77777777" w:rsidR="008144D1" w:rsidRPr="000A4DB0" w:rsidRDefault="008144D1" w:rsidP="008144D1">
            <w:pPr>
              <w:tabs>
                <w:tab w:val="left" w:pos="1418"/>
              </w:tabs>
              <w:jc w:val="center"/>
              <w:rPr>
                <w:rFonts w:ascii="Times New Roman" w:hAnsi="Times New Roman"/>
                <w:sz w:val="22"/>
                <w:szCs w:val="22"/>
              </w:rPr>
            </w:pPr>
          </w:p>
          <w:p w14:paraId="0FEBFA34"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ОВИМ ПРАВИЛНИКОМ УРЕЂУЈУ СЕ ПОСТУПАК, УСЛОВИ И НАЧИН ЗА УПИС, ПРОМЕНУ, БРИСАЊЕ И ЈАВНО ОБЈАВЉИВАЊЕ ПОДАТАКА И ВОЂЕЊЕ ЦЕНТРАЛНОГ РЕГИСТРА ОБЈЕКАТА (У ДАЉЕМ ТЕКСТУ: ЦЕНТРАЛНИ РЕГИСТАР), ЗА ЧИЈЕ ВОЂЕЊЕ ЈЕ, У СКЛАДУ СА ЗАКОНОМ И ДРУГИМ ПРОПИСИМА, НАДЛЕЖНО МИНИСТАРСТВО ПОЉОПРИВРЕДЕ, ШУМАРСТВО И ВОДОПРИВРЕДЕ И САДРЖИНА ОБРАЗАЦА ЗАХТЕВА ЗА УПИС, ПРОМЕНУ ПОДАТАКА И БРИСАЊЕ ИЗ ЦЕНТРАЛНОГ РЕГИСТРА.</w:t>
            </w:r>
          </w:p>
          <w:p w14:paraId="6AEA4F17" w14:textId="77777777" w:rsidR="008144D1" w:rsidRPr="000A4DB0" w:rsidRDefault="008144D1" w:rsidP="008144D1">
            <w:pPr>
              <w:tabs>
                <w:tab w:val="left" w:pos="1418"/>
              </w:tabs>
              <w:rPr>
                <w:rFonts w:ascii="Times New Roman" w:hAnsi="Times New Roman"/>
                <w:sz w:val="22"/>
                <w:szCs w:val="22"/>
              </w:rPr>
            </w:pPr>
          </w:p>
          <w:p w14:paraId="39E91A05"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СУБЈЕКТИ И ОБЈЕКТИ РЕГИСТРАЦИЈЕ</w:t>
            </w:r>
          </w:p>
          <w:p w14:paraId="3E98049D" w14:textId="77777777" w:rsidR="008144D1" w:rsidRPr="000A4DB0" w:rsidRDefault="008144D1" w:rsidP="008144D1">
            <w:pPr>
              <w:tabs>
                <w:tab w:val="left" w:pos="1418"/>
              </w:tabs>
              <w:jc w:val="center"/>
              <w:rPr>
                <w:rFonts w:ascii="Times New Roman" w:hAnsi="Times New Roman"/>
                <w:sz w:val="22"/>
                <w:szCs w:val="22"/>
              </w:rPr>
            </w:pPr>
          </w:p>
          <w:p w14:paraId="68F5C9DC"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2.</w:t>
            </w:r>
          </w:p>
          <w:p w14:paraId="384DDA0F" w14:textId="77777777" w:rsidR="008144D1" w:rsidRPr="000A4DB0" w:rsidRDefault="008144D1" w:rsidP="008144D1">
            <w:pPr>
              <w:tabs>
                <w:tab w:val="left" w:pos="1418"/>
              </w:tabs>
              <w:jc w:val="center"/>
              <w:rPr>
                <w:rFonts w:ascii="Times New Roman" w:hAnsi="Times New Roman"/>
                <w:sz w:val="22"/>
                <w:szCs w:val="22"/>
              </w:rPr>
            </w:pPr>
          </w:p>
          <w:p w14:paraId="1DB342D3"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ЦЕНТРАЛНИ РЕГИСТАР ВОДИ СЕ КАО ЈЕДИНСТВЕНИ, ЦЕНТРАЛНИ, ЕЛЕКТРОНСКИ И ЈАВНИ РЕГИСТАР СУБЈЕКАТА У ПРОИЗВОДЊИ И ПРОМЕТУ ХРАНЕ И ХРАНЕ ЗА ЖИВОТИЊЕ (У ДАЉЕМ ТЕКСТУ: СУБЈЕКТИ) И ОБЈЕКAТА У КОЈИМА УПИСАНИ СУБЈЕКТИ ОБАВЉАЈУ ПРОИЗВОДЊУ И ПРОМЕТ ХРАНЕ И ХРАНЕ ЗА ЖИВОТИЊЕ (У ДАЉЕМ ТЕКСТУ: ОБЈЕКТИ).</w:t>
            </w:r>
          </w:p>
          <w:p w14:paraId="0117562C"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ЦЕНТРАЛНИ РЕГИСТАР САДРЖИ И ПОДАТКЕ О СУБЈЕКТИМА РЕГИСТРАЦИЈЕ И ОБЈЕКТИМА РЕГИСТРАЦИЈЕ КОЈИ СЕ ОДОБРАВАЈУ ИЛИ РЕГИСТРУЈУ У СКЛАДУ СА ПОСЕБНИМ ПРОПИСИМА, А КОЈИ СЕ ПО СЛУЖБЕНОЈ ДУЖНОСТИ ПРЕУЗИМАЈУ ИЗ ДРУГИХ СЛУЖБЕНИХ ЕВИДЕНЦИЈА, УПИСУЈУ И ВОДЕ У ЦЕНТРАЛНОМ РЕГИСТРУ.</w:t>
            </w:r>
          </w:p>
          <w:p w14:paraId="77518E54" w14:textId="77777777" w:rsidR="008144D1" w:rsidRPr="000A4DB0" w:rsidRDefault="008144D1" w:rsidP="008144D1">
            <w:pPr>
              <w:tabs>
                <w:tab w:val="left" w:pos="1418"/>
              </w:tabs>
              <w:rPr>
                <w:rFonts w:ascii="Times New Roman" w:hAnsi="Times New Roman"/>
                <w:sz w:val="22"/>
                <w:szCs w:val="22"/>
              </w:rPr>
            </w:pPr>
          </w:p>
          <w:p w14:paraId="0ECE1D23"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ПРЕДМЕТ РЕГИСТРАЦИЈЕ</w:t>
            </w:r>
          </w:p>
          <w:p w14:paraId="144086E2" w14:textId="77777777" w:rsidR="008144D1" w:rsidRPr="000A4DB0" w:rsidRDefault="008144D1" w:rsidP="008144D1">
            <w:pPr>
              <w:tabs>
                <w:tab w:val="left" w:pos="1418"/>
              </w:tabs>
              <w:jc w:val="center"/>
              <w:rPr>
                <w:rFonts w:ascii="Times New Roman" w:hAnsi="Times New Roman"/>
                <w:sz w:val="22"/>
                <w:szCs w:val="22"/>
              </w:rPr>
            </w:pPr>
          </w:p>
          <w:p w14:paraId="0A83444D"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3.</w:t>
            </w:r>
          </w:p>
          <w:p w14:paraId="68DFFA4A" w14:textId="77777777" w:rsidR="008144D1" w:rsidRPr="000A4DB0" w:rsidRDefault="008144D1" w:rsidP="008144D1">
            <w:pPr>
              <w:tabs>
                <w:tab w:val="left" w:pos="1418"/>
              </w:tabs>
              <w:jc w:val="center"/>
              <w:rPr>
                <w:rFonts w:ascii="Times New Roman" w:hAnsi="Times New Roman"/>
                <w:sz w:val="22"/>
                <w:szCs w:val="22"/>
              </w:rPr>
            </w:pPr>
          </w:p>
          <w:p w14:paraId="7391CB30"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У ЦЕНТРАЛНОМ РЕГИСТРУ СЕ РЕГИСТРУЈУ УПИС, ПРОМЕНА И БРИСАЊЕ ПОДАТАКА О СУБЈЕКТИМА И ОБЈЕКТИМА РЕГИСТРАЦИЈЕ, КОЈИ СУ ПРЕДМЕТ РЕГИСТРАЦИЈЕ У СКЛАДУ СА ЗАКОНОМ.</w:t>
            </w:r>
          </w:p>
          <w:p w14:paraId="3B2CD644"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РЕГИСТРАЦИЈА ИЗ СТАВА 1. ОВОГ ЧЛАНА ВРШИ СЕ ПО ЗАХТЕВУ СУБЈЕКТА РЕГИСТРАЦИЈЕ ИЛИ ПО СЛУЖБЕНОЈ ДУЖНОСТИ.</w:t>
            </w:r>
          </w:p>
          <w:p w14:paraId="4224C2D9"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p>
          <w:p w14:paraId="1753D800"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САСТАВНИ ДЕО ЦЕНТРАЛНОГ РЕГИСТРА</w:t>
            </w:r>
          </w:p>
          <w:p w14:paraId="06923153" w14:textId="77777777" w:rsidR="008144D1" w:rsidRPr="000A4DB0" w:rsidRDefault="008144D1" w:rsidP="008144D1">
            <w:pPr>
              <w:tabs>
                <w:tab w:val="left" w:pos="1418"/>
              </w:tabs>
              <w:jc w:val="center"/>
              <w:rPr>
                <w:rFonts w:ascii="Times New Roman" w:hAnsi="Times New Roman"/>
                <w:sz w:val="22"/>
                <w:szCs w:val="22"/>
              </w:rPr>
            </w:pPr>
          </w:p>
          <w:p w14:paraId="317AEEE8"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4.</w:t>
            </w:r>
          </w:p>
          <w:p w14:paraId="542C0522" w14:textId="77777777" w:rsidR="008144D1" w:rsidRPr="000A4DB0" w:rsidRDefault="008144D1" w:rsidP="008144D1">
            <w:pPr>
              <w:tabs>
                <w:tab w:val="left" w:pos="1418"/>
              </w:tabs>
              <w:jc w:val="center"/>
              <w:rPr>
                <w:rFonts w:ascii="Times New Roman" w:hAnsi="Times New Roman"/>
                <w:sz w:val="22"/>
                <w:szCs w:val="22"/>
              </w:rPr>
            </w:pPr>
          </w:p>
          <w:p w14:paraId="37CDD4CD"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ЦЕНТРАЛНИ РЕГИСТАР, ПОРЕД ПОДАТАКА ИЗ ЧЛАНА 3. ОВОГ ПРАВИЛНИКА, САДРЖИ И ДОКУМЕНТЕ НА ОСНОВУ КОЈИХ ЈЕ ИЗВРШЕНА РЕГИСТРАЦИЈА СУБЈЕКАТА И ОБЈЕКАТА.</w:t>
            </w:r>
          </w:p>
          <w:p w14:paraId="6E698214" w14:textId="77777777" w:rsidR="008144D1" w:rsidRPr="000A4DB0" w:rsidRDefault="008144D1" w:rsidP="008144D1">
            <w:pPr>
              <w:tabs>
                <w:tab w:val="left" w:pos="1418"/>
              </w:tabs>
              <w:rPr>
                <w:rFonts w:ascii="Times New Roman" w:hAnsi="Times New Roman"/>
                <w:sz w:val="22"/>
                <w:szCs w:val="22"/>
              </w:rPr>
            </w:pPr>
          </w:p>
          <w:p w14:paraId="60B02FA7" w14:textId="77777777" w:rsidR="008144D1" w:rsidRPr="000A4DB0" w:rsidRDefault="008144D1" w:rsidP="008144D1">
            <w:pPr>
              <w:tabs>
                <w:tab w:val="left" w:pos="1418"/>
              </w:tabs>
              <w:rPr>
                <w:rFonts w:ascii="Times New Roman" w:hAnsi="Times New Roman"/>
                <w:sz w:val="22"/>
                <w:szCs w:val="22"/>
              </w:rPr>
            </w:pPr>
          </w:p>
          <w:p w14:paraId="6220F335"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РЕГИСТРАЦИЈА СУБЈЕКТА</w:t>
            </w:r>
          </w:p>
          <w:p w14:paraId="251F146B" w14:textId="77777777" w:rsidR="008144D1" w:rsidRPr="000A4DB0" w:rsidRDefault="008144D1" w:rsidP="008144D1">
            <w:pPr>
              <w:tabs>
                <w:tab w:val="left" w:pos="1418"/>
              </w:tabs>
              <w:jc w:val="center"/>
              <w:rPr>
                <w:rFonts w:ascii="Times New Roman" w:hAnsi="Times New Roman"/>
                <w:sz w:val="22"/>
                <w:szCs w:val="22"/>
              </w:rPr>
            </w:pPr>
          </w:p>
          <w:p w14:paraId="345F1062"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5.</w:t>
            </w:r>
          </w:p>
          <w:p w14:paraId="3E044C54" w14:textId="77777777" w:rsidR="008144D1" w:rsidRPr="000A4DB0" w:rsidRDefault="008144D1" w:rsidP="008144D1">
            <w:pPr>
              <w:tabs>
                <w:tab w:val="left" w:pos="1418"/>
              </w:tabs>
              <w:jc w:val="center"/>
              <w:rPr>
                <w:rFonts w:ascii="Times New Roman" w:hAnsi="Times New Roman"/>
                <w:sz w:val="22"/>
                <w:szCs w:val="22"/>
              </w:rPr>
            </w:pPr>
          </w:p>
          <w:p w14:paraId="45F10C5B"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УПИС СУБЈЕКТА У ЦЕНТРАЛНИ РЕГИСТАР ПОДНОСИ СЕ У ЕЛЕКТРОНСКОЈ ФОРМИ, УЗ НАВОЂЕЊЕ ПОДАТАКА КОЈИ СУ ПРЕДМЕТ РЕГИСТРАЦИЈЕ И ДОСТАВЉАЊЕ ДОКАЗА О УПЛАЋЕНОЈ ТАКСИ ЗА ВОЂЕЊЕ ПОСТУПКА УПИСА.</w:t>
            </w:r>
          </w:p>
          <w:p w14:paraId="4B73D0BB"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 xml:space="preserve">ЗАХТЕВ ЗА ПРОМЕНУ ПОДАТАКА О СУБЈЕКТУ УПИСАНОМ У ЦЕНТРАЛНИ РЕГИСТАР ПОДНОСИ СЕ У ЕЛЕКТРОНСКОЈ ФОРМИ ЗА ОНЕ ПОДАТКЕ КОЈИ НИСУ ПРЕДМЕТ АЖУРИРАЊА ИЗ СЛУЖБЕНИХ ЕВИДЕНЦИЈА ДРЖАВНИХ ОРГАНА И ИМАЛАЦА ЈАВНИХ ОВЛАШЋЕЊА, УЗ ДОСТАВЉАЊЕ ДОКАЗА О УПЛАЋЕНОЈ ТАКСИ ЗА ВОЂЕЊЕ ПОСТУПКА ПРОМЕНЕ ПОДАТАКА. </w:t>
            </w:r>
          </w:p>
          <w:p w14:paraId="351B6F53"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БРИСАЊЕ СУБЈЕКТА ИЗ ЦЕНТРАЛНОГ РЕГИСТРА САДРЖИ ИЗЈАВУ ДА РЕГИСТРОВАНИ СУБЈЕКАТ ПРЕСТАЈЕ СА ОБАВЉАЊЕМ ДЕЛАТНОСТИ ПРОИЗВОДЊЕ И ПРОМЕТА ХРАНЕ И ХРАНЕ ЗА ЖИВОТИЊЕ, А ПОСТУПАК ЗА БРИСАЊЕ СУБЈЕКТА ВРШИ СЕ БЕСПЛАТНО.</w:t>
            </w:r>
          </w:p>
          <w:p w14:paraId="788A9160"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ИЗУЗЕТНО ОД ОДРЕДБИ СТ. 1-3. ОВОГ ЧЛАНА, УПИС, ПРОМЕНА ПОДАТАКА ИЛИ БРИСАЊЕ СУБЈЕКТА ИЗ ЦЕНТРАЛНОГ РЕГИСТРА СПРОВОДИ СЕ ИСКЉУЧИВО ПРЕУЗИМАЊЕМ ИЗ ДРУГИХ СЛУЖБЕНИХ ЕВИДЕНЦИЈА, У ОДНОСУ НА СУБЈЕКТА КОЈИ СЕ БАВИ ПРОИЗВОДЊОМ И ПРОМЕТОМ ХРАНЕ И ХРАНЕ ЗА ЖИВОТИЊЕ У ОБЈЕКТУ ЗА ПРОИЗВОДЊУ И ПРОМЕТ ХРАНЕ И ХРАНЕ ЗА ЖИВОТИЊЕ КОЈИ СЕ ОДОБРАВА ИЛИ РЕГИСТРУЈЕ У СКЛАДУ СА ПОСЕБНИМ ПРОПИСИМА.</w:t>
            </w:r>
          </w:p>
          <w:p w14:paraId="76F801FD" w14:textId="77777777" w:rsidR="008144D1" w:rsidRPr="000A4DB0" w:rsidRDefault="008144D1" w:rsidP="008144D1">
            <w:pPr>
              <w:tabs>
                <w:tab w:val="left" w:pos="1418"/>
              </w:tabs>
              <w:rPr>
                <w:rFonts w:ascii="Times New Roman" w:hAnsi="Times New Roman"/>
                <w:sz w:val="22"/>
                <w:szCs w:val="22"/>
              </w:rPr>
            </w:pPr>
          </w:p>
          <w:p w14:paraId="23713954"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РЕГИСТРАЦИЈА ОБЈЕКТА</w:t>
            </w:r>
          </w:p>
          <w:p w14:paraId="49B10D14" w14:textId="77777777" w:rsidR="008144D1" w:rsidRPr="000A4DB0" w:rsidRDefault="008144D1" w:rsidP="008144D1">
            <w:pPr>
              <w:tabs>
                <w:tab w:val="left" w:pos="1418"/>
              </w:tabs>
              <w:jc w:val="center"/>
              <w:rPr>
                <w:rFonts w:ascii="Times New Roman" w:hAnsi="Times New Roman"/>
                <w:sz w:val="22"/>
                <w:szCs w:val="22"/>
              </w:rPr>
            </w:pPr>
          </w:p>
          <w:p w14:paraId="284F8FA2"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ЧЛАН 6.</w:t>
            </w:r>
          </w:p>
          <w:p w14:paraId="0F460BC0"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p>
          <w:p w14:paraId="0D3D8CAF"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УПИС ОБЈЕКТА У ЦЕНТРАЛНИ РЕГИСТАР САДРЖИ НАВОЂЕЊЕ ПОДАТАКА КОЈИ СУ ПРЕДМЕТ РЕГИСТРАЦИЈЕ И ДОКАЗ О УПЛАЋЕНОЈ ТАКСИ ЗА ВОЂЕЊЕ ПОСТУПКА УПИСА.</w:t>
            </w:r>
          </w:p>
          <w:p w14:paraId="0D4AD771"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 xml:space="preserve">ЗАХТЕВ ЗА ПРОМЕНУ ПОДАТАКА О ОБЈЕКТУ УПИСАНОМ У ЦЕНТРАЛНИ РЕГИСТАР САДРЖИ ПОДАТКЕ КОЈИ НИСУ ПРЕДМЕТ АЖУРИРАЊА ИЗ СЛУЖБЕНИХ ЕВИДЕНЦИЈА ДРЖАВНИХ ОРГАНА И ИМАЛАЦА ЈАВНИХ ОВЛАШЋЕЊА И ДОКАЗ О УПЛАЋЕНОЈ ТАКСИ ЗА ВОЂЕЊЕ ПОСТУПКА ПРОМЕНЕ ПОДАТАКА. </w:t>
            </w:r>
          </w:p>
          <w:p w14:paraId="0B37B091"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ЗАХТЕВ ЗА БРИСАЊЕ ОБЈЕКТА ИЗ ЦЕНТРАЛНОГ РЕГИСТРА САДРЖИ ИЗЈАВУ ДА У РЕГИСТРОВАНОМ ОБЈЕКТУ ПРЕСТАЈЕ ПРОИЗВОДЊА И ПРОМЕТ ХРАНЕ И ХРАНЕ ЗА ЖИВОТИЊЕ, УЗ ДОСТАВЉАЊЕ ДОКАЗА О УПЛАЋЕНОЈ ТАКСИ ЗА ВОЂЕЊЕ ПОСТУПКА ПРОМЕНЕ ПОДАТАКА.</w:t>
            </w:r>
          </w:p>
          <w:p w14:paraId="727D6C16"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r w:rsidRPr="000A4DB0">
              <w:rPr>
                <w:rFonts w:ascii="Times New Roman" w:hAnsi="Times New Roman"/>
                <w:sz w:val="22"/>
                <w:szCs w:val="22"/>
                <w:lang w:val="sr-Cyrl-RS"/>
              </w:rPr>
              <w:t>ИЗУЗЕТНО ОД ОДРЕДБИ СТ. 1-3. ОВОГ ЧЛАНА, УПИС, ПРОМЕНА ПОДАТАКА ИЛИ БРИСАЊЕ ОБЈЕКТА ИЗ ЦЕНТРАЛНОГ РЕГИСТРА СПРОВОДИ СЕ ИСКЉУЧИВО ПРЕУЗИМАЊЕМ ИЗ ДРУГИХ СЛУЖБЕНИХ ЕВИДЕНЦИЈА, У ОДНОСУ НА ОБЈЕКАТ ЗА ПРОИЗВОДЊУ И ПРОМЕТ ХРАНЕ И ХРАНЕ ЗА ЖИВОТИЊЕ КОЈИ СЕ ОДОБРАВА ИЛИ РЕГИСТРУЈЕ У СКЛАДУ СА ПОСЕБНИМ ПРОПИСИМА.</w:t>
            </w:r>
          </w:p>
          <w:p w14:paraId="50A877C9"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r>
          </w:p>
          <w:p w14:paraId="6A083428"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НАЧИН ПОДНОШЕЊА ЗАХТЕВА ЗА РЕГИСТРАЦИЈУ</w:t>
            </w:r>
          </w:p>
          <w:p w14:paraId="57C5D013" w14:textId="77777777" w:rsidR="008144D1" w:rsidRPr="000A4DB0" w:rsidRDefault="008144D1" w:rsidP="008144D1">
            <w:pPr>
              <w:tabs>
                <w:tab w:val="left" w:pos="1418"/>
              </w:tabs>
              <w:jc w:val="center"/>
              <w:rPr>
                <w:rFonts w:ascii="Times New Roman" w:hAnsi="Times New Roman"/>
                <w:sz w:val="22"/>
                <w:szCs w:val="22"/>
              </w:rPr>
            </w:pPr>
          </w:p>
          <w:p w14:paraId="5ACC582B"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7</w:t>
            </w:r>
            <w:r w:rsidRPr="000A4DB0">
              <w:rPr>
                <w:rFonts w:ascii="Times New Roman" w:hAnsi="Times New Roman"/>
                <w:sz w:val="22"/>
                <w:szCs w:val="22"/>
              </w:rPr>
              <w:t>.</w:t>
            </w:r>
          </w:p>
          <w:p w14:paraId="6C5F5FB5"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r>
          </w:p>
          <w:p w14:paraId="21E786C9"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СУБЈЕКТИ ИЗ ЧЛАНА 2.</w:t>
            </w:r>
            <w:r w:rsidRPr="000A4DB0">
              <w:rPr>
                <w:rFonts w:ascii="Times New Roman" w:hAnsi="Times New Roman"/>
                <w:sz w:val="22"/>
                <w:szCs w:val="22"/>
                <w:lang w:val="sr-Cyrl-RS"/>
              </w:rPr>
              <w:t xml:space="preserve"> СТАВ 1.</w:t>
            </w:r>
            <w:r w:rsidRPr="000A4DB0">
              <w:rPr>
                <w:rFonts w:ascii="Times New Roman" w:hAnsi="Times New Roman"/>
                <w:sz w:val="22"/>
                <w:szCs w:val="22"/>
              </w:rPr>
              <w:t xml:space="preserve"> ОВОГ ПРАВИЛНИКА ПОДНОСЕ ЗАХТЕВ ЦЕНТРАЛНОМ РЕГИСТРУ У ЕЛЕКТРОНСКОМ ОБЛИКУ, ПУТЕМ СЕРВИСА </w:t>
            </w:r>
            <w:r w:rsidRPr="000A4DB0">
              <w:rPr>
                <w:rFonts w:ascii="Times New Roman" w:hAnsi="Times New Roman"/>
                <w:sz w:val="22"/>
                <w:szCs w:val="22"/>
              </w:rPr>
              <w:lastRenderedPageBreak/>
              <w:t>КОЈИМ СЕ ОБЕЗБЕЂУЈЕ ПРИЈЕМ ЕЛЕКТРОНСКИХ ДОКУМЕНАТА.</w:t>
            </w:r>
          </w:p>
          <w:p w14:paraId="4A2A9360"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СУБЈЕКТИ ИЗ ЧЛАНА 2. </w:t>
            </w:r>
            <w:r w:rsidRPr="000A4DB0">
              <w:rPr>
                <w:rFonts w:ascii="Times New Roman" w:hAnsi="Times New Roman"/>
                <w:sz w:val="22"/>
                <w:szCs w:val="22"/>
                <w:lang w:val="sr-Cyrl-RS"/>
              </w:rPr>
              <w:t xml:space="preserve">СТАВ 1. </w:t>
            </w:r>
            <w:r w:rsidRPr="000A4DB0">
              <w:rPr>
                <w:rFonts w:ascii="Times New Roman" w:hAnsi="Times New Roman"/>
                <w:sz w:val="22"/>
                <w:szCs w:val="22"/>
              </w:rPr>
              <w:t>ОВОГ ПРАВИЛНИКА МОГУ ПОДНЕТИ ЗАХТЕВ ЗА УПИС ЦЕНТРАЛНОМ РЕГИСТРУ, ПРИЛИКОМ ПОДНОШЕЊА ЈЕДИНСТВЕНЕ РЕГИСТРАЦИОНЕ ПРИЈАВЕ ОСНИВАЊА У РЕГИСТРУ ПРИВРЕДНИХ СУБЈЕКАТА КОД АГЕНЦИЈЕ ЗА ПРИВРЕДНЕ РЕГИСТРЕ (У ДАЉЕМ ТЕКСТУ: АГЕНЦИЈА).</w:t>
            </w:r>
          </w:p>
          <w:p w14:paraId="5E64B938"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АГЕНЦИЈА, У РОКУ ОД 24 ЧАСА ОД ПРИЈЕМА </w:t>
            </w:r>
            <w:r w:rsidRPr="000A4DB0">
              <w:rPr>
                <w:rFonts w:ascii="Times New Roman" w:hAnsi="Times New Roman"/>
                <w:sz w:val="22"/>
                <w:szCs w:val="22"/>
                <w:lang w:val="sr-Cyrl-RS"/>
              </w:rPr>
              <w:t>ПРИЈАВЕ ИЗ СТАВА 2. ОВОГ ЧЛАНА</w:t>
            </w:r>
            <w:r w:rsidRPr="000A4DB0">
              <w:rPr>
                <w:rFonts w:ascii="Times New Roman" w:hAnsi="Times New Roman"/>
                <w:sz w:val="22"/>
                <w:szCs w:val="22"/>
              </w:rPr>
              <w:t>, ЗА СУБЈЕКТЕ КОЈИ ИСПУЊАВАЈУ УСЛОВЕ ЗА РЕГИСТРАЦИЈУ</w:t>
            </w:r>
            <w:r w:rsidRPr="000A4DB0">
              <w:rPr>
                <w:rFonts w:ascii="Times New Roman" w:hAnsi="Times New Roman"/>
                <w:sz w:val="22"/>
                <w:szCs w:val="22"/>
                <w:lang w:val="sr-Cyrl-RS"/>
              </w:rPr>
              <w:t xml:space="preserve"> У СКЛАДУ СА ПРОПИСИМА КОЈИМА СЕ УРЕЂУЈЕ РЕГИСТРАЦИЈА ПРИВРЕДНИХ СУБЈЕКАТА</w:t>
            </w:r>
            <w:r w:rsidRPr="000A4DB0">
              <w:rPr>
                <w:rFonts w:ascii="Times New Roman" w:hAnsi="Times New Roman"/>
                <w:sz w:val="22"/>
                <w:szCs w:val="22"/>
              </w:rPr>
              <w:t>, ДОСТАВЉА ЦЕНТРАЛНОМ РЕГИСТРУ ПОДАТКЕ ИЗ ПРИЈАВЕ У ЕЛЕКТРОНСКОЈ ИЛИ ПИСАНОЈ ФОРМИ.</w:t>
            </w:r>
          </w:p>
          <w:p w14:paraId="59227009"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ЦЕНТРАЛНИ РЕГИСТАР ОДРЕЂУЈЕ ЈЕДИНСТВЕНИ РЕГИСТАРСКИ БРОЈ СУБЈЕКТА (ДАЉЕ У ТЕКСТУ: РЕГИСТАРСКИ БРОЈ) И ВРШИ РЕГИСТРАЦИЈУ СУБЈЕКАТА </w:t>
            </w:r>
            <w:r w:rsidRPr="000A4DB0">
              <w:rPr>
                <w:rFonts w:ascii="Times New Roman" w:hAnsi="Times New Roman"/>
                <w:sz w:val="22"/>
                <w:szCs w:val="22"/>
                <w:lang w:val="sr-Cyrl-RS"/>
              </w:rPr>
              <w:t xml:space="preserve">И ОБЈЕКАТА </w:t>
            </w:r>
            <w:r w:rsidRPr="000A4DB0">
              <w:rPr>
                <w:rFonts w:ascii="Times New Roman" w:hAnsi="Times New Roman"/>
                <w:sz w:val="22"/>
                <w:szCs w:val="22"/>
              </w:rPr>
              <w:t xml:space="preserve">ИЗ ЧЛАНА 2. </w:t>
            </w:r>
            <w:r w:rsidRPr="000A4DB0">
              <w:rPr>
                <w:rFonts w:ascii="Times New Roman" w:hAnsi="Times New Roman"/>
                <w:sz w:val="22"/>
                <w:szCs w:val="22"/>
                <w:lang w:val="sr-Cyrl-RS"/>
              </w:rPr>
              <w:t xml:space="preserve">СТАВ 1. </w:t>
            </w:r>
            <w:r w:rsidRPr="000A4DB0">
              <w:rPr>
                <w:rFonts w:ascii="Times New Roman" w:hAnsi="Times New Roman"/>
                <w:sz w:val="22"/>
                <w:szCs w:val="22"/>
              </w:rPr>
              <w:t xml:space="preserve">ОВОГ ПРАВИЛНИКА УПИСОМ У ЦЕНТРАЛНИ РЕГИСТАР НА ОСНОВУ </w:t>
            </w:r>
            <w:r w:rsidRPr="000A4DB0">
              <w:rPr>
                <w:rFonts w:ascii="Times New Roman" w:hAnsi="Times New Roman"/>
                <w:sz w:val="22"/>
                <w:szCs w:val="22"/>
                <w:lang w:val="sr-Cyrl-RS"/>
              </w:rPr>
              <w:t>ЗАХТЕВА</w:t>
            </w:r>
            <w:r w:rsidRPr="000A4DB0">
              <w:rPr>
                <w:rFonts w:ascii="Times New Roman" w:hAnsi="Times New Roman"/>
                <w:sz w:val="22"/>
                <w:szCs w:val="22"/>
              </w:rPr>
              <w:t xml:space="preserve">, И ТАКО ОДРЕЂЕНИ РЕГИСТАРСКИ БРОЈ, ЗАЈЕДНО СА РЕШЕЊЕМ О ИЗВРШЕНОМ УПИСУ, У РОКУ ОД 24 ЧАСА ОД ПРИЈЕМА </w:t>
            </w:r>
            <w:r w:rsidRPr="000A4DB0">
              <w:rPr>
                <w:rFonts w:ascii="Times New Roman" w:hAnsi="Times New Roman"/>
                <w:sz w:val="22"/>
                <w:szCs w:val="22"/>
                <w:lang w:val="sr-Cyrl-RS"/>
              </w:rPr>
              <w:t>ЗАХТЕВА</w:t>
            </w:r>
            <w:r w:rsidRPr="000A4DB0">
              <w:rPr>
                <w:rFonts w:ascii="Times New Roman" w:hAnsi="Times New Roman"/>
                <w:sz w:val="22"/>
                <w:szCs w:val="22"/>
              </w:rPr>
              <w:t xml:space="preserve"> ОД СТРАНЕ АГЕНЦИЈЕ, ПРОСЛЕЂУЈЕ АГЕНЦИЈИ У ЕЛЕКТРОНСКОЈ ФОРМИ НА УРУЧЕЊЕ СУБЈЕКТУ</w:t>
            </w:r>
            <w:r w:rsidRPr="000A4DB0">
              <w:rPr>
                <w:rFonts w:ascii="Times New Roman" w:hAnsi="Times New Roman"/>
                <w:sz w:val="22"/>
                <w:szCs w:val="22"/>
                <w:lang w:val="sr-Cyrl-RS"/>
              </w:rPr>
              <w:t xml:space="preserve"> РЕГИСТРАЦИЈЕ</w:t>
            </w:r>
            <w:r w:rsidRPr="000A4DB0">
              <w:rPr>
                <w:rFonts w:ascii="Times New Roman" w:hAnsi="Times New Roman"/>
                <w:sz w:val="22"/>
                <w:szCs w:val="22"/>
              </w:rPr>
              <w:t>.</w:t>
            </w:r>
          </w:p>
          <w:p w14:paraId="1930E92E"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ЦЕНТРАЛНИ РЕГИСТАР УПИСУЈЕ ОБЈЕКАТ У ПРОИЗВОДЊИ И ПРОМЕТУ ХРАНЕ И ХРАНЕ ЗА ЖИВОТИЊЕ УПИСОМ У ЦЕНТРАЛНИ РЕГИСТАР НА ОСНОВУ ЗАХТЕВА СУБЈЕКТА РЕГИСТРАЦИЈЕ, И РЕШЕЊЕ О ТОМ УПИСУ ДОСТАВЉА СУБЈЕКТУ РЕГИСТРАЦИЈЕ.</w:t>
            </w:r>
          </w:p>
          <w:p w14:paraId="046E505F" w14:textId="77777777" w:rsidR="008144D1" w:rsidRPr="000A4DB0" w:rsidRDefault="008144D1" w:rsidP="008144D1">
            <w:pPr>
              <w:tabs>
                <w:tab w:val="left" w:pos="1418"/>
              </w:tabs>
              <w:rPr>
                <w:rFonts w:ascii="Times New Roman" w:hAnsi="Times New Roman"/>
                <w:sz w:val="22"/>
                <w:szCs w:val="22"/>
                <w:lang w:val="sr-Cyrl-RS"/>
              </w:rPr>
            </w:pPr>
          </w:p>
          <w:p w14:paraId="170E0B01"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8</w:t>
            </w:r>
            <w:r w:rsidRPr="000A4DB0">
              <w:rPr>
                <w:rFonts w:ascii="Times New Roman" w:hAnsi="Times New Roman"/>
                <w:sz w:val="22"/>
                <w:szCs w:val="22"/>
              </w:rPr>
              <w:t>.</w:t>
            </w:r>
          </w:p>
          <w:p w14:paraId="10C8EB93"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p>
          <w:p w14:paraId="07022173"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t xml:space="preserve">ЗАХТЕВ ЗА </w:t>
            </w:r>
            <w:r w:rsidRPr="000A4DB0">
              <w:rPr>
                <w:rFonts w:ascii="Times New Roman" w:hAnsi="Times New Roman"/>
                <w:sz w:val="22"/>
                <w:szCs w:val="22"/>
                <w:lang w:val="sr-Cyrl-RS"/>
              </w:rPr>
              <w:t xml:space="preserve">УПИС СУБЈЕКАТА И ОБЈЕКАТА РЕГИСТРАЦИЈЕ, ПРИЛИКОМ РЕГИСТРАЦИЈЕ ПРИВРЕДНОГ СУБЈЕКТА КОД АГЕНЦИЈЕ, </w:t>
            </w:r>
            <w:r w:rsidRPr="000A4DB0">
              <w:rPr>
                <w:rFonts w:ascii="Times New Roman" w:hAnsi="Times New Roman"/>
                <w:sz w:val="22"/>
                <w:szCs w:val="22"/>
              </w:rPr>
              <w:t>ПОДНОСИ СЕ НА ОБРАСЦУ ЗАХТЕВА</w:t>
            </w:r>
            <w:r w:rsidRPr="000A4DB0">
              <w:rPr>
                <w:rFonts w:ascii="Times New Roman" w:hAnsi="Times New Roman"/>
                <w:sz w:val="22"/>
                <w:szCs w:val="22"/>
                <w:lang w:val="sr-Cyrl-RS"/>
              </w:rPr>
              <w:t xml:space="preserve"> ЗА УПИС У ЦЕНТРАЛНИ РЕГИСТАР, КОЈИ ЈЕ ОДШТАМПАН УЗ ОВАЈ ПРАВИЛНИК И ЧИНИ ЊЕГОВ САСТАВНИ ДЕО.</w:t>
            </w:r>
          </w:p>
          <w:p w14:paraId="77C9F158" w14:textId="77777777" w:rsidR="008144D1" w:rsidRPr="000A4DB0" w:rsidRDefault="008144D1" w:rsidP="008144D1">
            <w:pPr>
              <w:tabs>
                <w:tab w:val="left" w:pos="1418"/>
              </w:tabs>
              <w:rPr>
                <w:rFonts w:ascii="Times New Roman" w:hAnsi="Times New Roman"/>
                <w:sz w:val="22"/>
                <w:szCs w:val="22"/>
              </w:rPr>
            </w:pPr>
          </w:p>
          <w:p w14:paraId="193CC27E"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НАЧИН ДОСТАВЉАЊА ИСПРАВЕ ЗА РЕГИСТРАЦИЈУ ПО СЛУЖБЕНОЈ ДУЖНОСТИ</w:t>
            </w:r>
          </w:p>
          <w:p w14:paraId="4AFE2979" w14:textId="77777777" w:rsidR="008144D1" w:rsidRPr="000A4DB0" w:rsidRDefault="008144D1" w:rsidP="008144D1">
            <w:pPr>
              <w:tabs>
                <w:tab w:val="left" w:pos="1418"/>
              </w:tabs>
              <w:jc w:val="center"/>
              <w:rPr>
                <w:rFonts w:ascii="Times New Roman" w:hAnsi="Times New Roman"/>
                <w:sz w:val="22"/>
                <w:szCs w:val="22"/>
              </w:rPr>
            </w:pPr>
          </w:p>
          <w:p w14:paraId="1389EEA9"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9</w:t>
            </w:r>
            <w:r w:rsidRPr="000A4DB0">
              <w:rPr>
                <w:rFonts w:ascii="Times New Roman" w:hAnsi="Times New Roman"/>
                <w:sz w:val="22"/>
                <w:szCs w:val="22"/>
              </w:rPr>
              <w:t>.</w:t>
            </w:r>
          </w:p>
          <w:p w14:paraId="2D958BDB" w14:textId="77777777" w:rsidR="008144D1" w:rsidRPr="000A4DB0" w:rsidRDefault="008144D1" w:rsidP="008144D1">
            <w:pPr>
              <w:tabs>
                <w:tab w:val="left" w:pos="1418"/>
              </w:tabs>
              <w:jc w:val="center"/>
              <w:rPr>
                <w:rFonts w:ascii="Times New Roman" w:hAnsi="Times New Roman"/>
                <w:sz w:val="22"/>
                <w:szCs w:val="22"/>
              </w:rPr>
            </w:pPr>
          </w:p>
          <w:p w14:paraId="5D232ED1"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rPr>
              <w:tab/>
            </w:r>
            <w:r w:rsidRPr="000A4DB0">
              <w:rPr>
                <w:rFonts w:ascii="Times New Roman" w:hAnsi="Times New Roman"/>
                <w:sz w:val="22"/>
                <w:szCs w:val="22"/>
                <w:lang w:val="sr-Cyrl-RS"/>
              </w:rPr>
              <w:t>ОРГАНИ НАДЛЕЖНИ ЗА НАДЗОР НАД ПРИМЕНОМ ЗАКОНА О БЕЗБЕДНОСТИ ХРАНЕ ПО СЛУЖБЕНОЈ ДУЖНОСТИ ДОСТАВЉАЈУ ЦЕНТРАЛНОМ РЕГИСТРУ ДОКУМЕНТА СА СВОЈСТВОМ ЈАВНЕ ИСПРАВЕ КОЈИ СУ ПРЕДМЕТ УПИСА, ОДНОСНО ПРОМЕНЕ ИЛИ БРИСАЊА ПОДАТАКА У ЦЕНТРАЛНОМ РЕГИСТРУ.</w:t>
            </w:r>
          </w:p>
          <w:p w14:paraId="29C7F519"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ДОСТАВА ДОКУМЕНАТА ИЗ СТАВА 1. ОВОГ ЧЛАНА ВРШИ СЕ У ФОРМИ ЕЛЕКТРОНСКОГ ДОКУМЕНТА, У СКЛАДУ СА ПРОПИСИМА КОЈИМ СЕ УРЕЂУЈЕ ЕЛЕКТРОНСКИ ДОКУМЕНТ.</w:t>
            </w:r>
          </w:p>
          <w:p w14:paraId="77128C81" w14:textId="77777777" w:rsidR="008144D1" w:rsidRPr="000A4DB0" w:rsidRDefault="008144D1" w:rsidP="008144D1">
            <w:pPr>
              <w:tabs>
                <w:tab w:val="left" w:pos="1418"/>
              </w:tabs>
              <w:rPr>
                <w:rFonts w:ascii="Times New Roman" w:hAnsi="Times New Roman"/>
                <w:sz w:val="22"/>
                <w:szCs w:val="22"/>
              </w:rPr>
            </w:pPr>
          </w:p>
          <w:p w14:paraId="1DA53B8F"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АЖУРИРАЊЕ ПОДАТАКА УПИСАНИХ У ЦЕНТРАЛНИ РЕГИСТАР</w:t>
            </w:r>
          </w:p>
          <w:p w14:paraId="66EA98D1" w14:textId="77777777" w:rsidR="008144D1" w:rsidRPr="000A4DB0" w:rsidRDefault="008144D1" w:rsidP="008144D1">
            <w:pPr>
              <w:tabs>
                <w:tab w:val="left" w:pos="1418"/>
              </w:tabs>
              <w:jc w:val="center"/>
              <w:rPr>
                <w:rFonts w:ascii="Times New Roman" w:hAnsi="Times New Roman"/>
                <w:sz w:val="22"/>
                <w:szCs w:val="22"/>
              </w:rPr>
            </w:pPr>
          </w:p>
          <w:p w14:paraId="50F568C9" w14:textId="77777777" w:rsidR="008144D1" w:rsidRPr="000A4DB0" w:rsidRDefault="008144D1" w:rsidP="008144D1">
            <w:pPr>
              <w:tabs>
                <w:tab w:val="left" w:pos="1418"/>
              </w:tabs>
              <w:jc w:val="center"/>
              <w:rPr>
                <w:rFonts w:ascii="Times New Roman" w:hAnsi="Times New Roman"/>
                <w:sz w:val="22"/>
                <w:szCs w:val="22"/>
                <w:lang w:val="sr-Cyrl-RS"/>
              </w:rPr>
            </w:pPr>
            <w:r w:rsidRPr="000A4DB0">
              <w:rPr>
                <w:rFonts w:ascii="Times New Roman" w:hAnsi="Times New Roman"/>
                <w:sz w:val="22"/>
                <w:szCs w:val="22"/>
                <w:lang w:val="sr-Cyrl-RS"/>
              </w:rPr>
              <w:t>ЧЛАН 10.</w:t>
            </w:r>
          </w:p>
          <w:p w14:paraId="71C1BF35" w14:textId="77777777" w:rsidR="008144D1" w:rsidRPr="000A4DB0" w:rsidRDefault="008144D1" w:rsidP="008144D1">
            <w:pPr>
              <w:tabs>
                <w:tab w:val="left" w:pos="1418"/>
              </w:tabs>
              <w:jc w:val="center"/>
              <w:rPr>
                <w:rFonts w:ascii="Times New Roman" w:hAnsi="Times New Roman"/>
                <w:sz w:val="22"/>
                <w:szCs w:val="22"/>
                <w:lang w:val="sr-Cyrl-RS"/>
              </w:rPr>
            </w:pPr>
          </w:p>
          <w:p w14:paraId="30D14C71"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 xml:space="preserve">У СВРХУ ОБЕЗБЕЂИВАЊА АЖУРНОСТИ ПОДАТАКА ЦЕНТРАЛНОГ РЕГИСТРА, ПРОМЕНЕ ПОДАТАКА О СУБЈЕКТИМА И ОБЈЕКТИМА КОЈИ СУ ПРЕДМЕТ РЕГИСТРАЦИЈЕ, И ТО ПОДАТАКА О </w:t>
            </w:r>
            <w:r w:rsidRPr="000A4DB0">
              <w:rPr>
                <w:rFonts w:ascii="Times New Roman" w:hAnsi="Times New Roman"/>
                <w:sz w:val="22"/>
                <w:szCs w:val="22"/>
                <w:lang w:val="sr-Cyrl-RS"/>
              </w:rPr>
              <w:t>СУБЈЕКТИМА РЕГИСТРАЦИЈЕ И ФИЗИЧКИМ ЛИЦИМА УПИСАНИМ У ЦЕНТРАЛНИ РЕГИСТАР</w:t>
            </w:r>
            <w:r w:rsidRPr="000A4DB0">
              <w:rPr>
                <w:rFonts w:ascii="Times New Roman" w:hAnsi="Times New Roman"/>
                <w:sz w:val="22"/>
                <w:szCs w:val="22"/>
              </w:rPr>
              <w:t xml:space="preserve">, АУТОМАТСКИ СЕ ПРЕУЗИМАЈУ ИЗ ЦЕНТРАЛНОГ СИСТЕМА ЗА ЕЛЕКТРОНСКО ВОЂЕЊЕ МАТИЧНИХ КЊИГА, КОЈИ УСПОСТАВЉА МИНИСТАРСТВО НАДЛЕЖНО ЗА ЛОКАЛНУ САМОУПРАВУ, ОДНОСНО РЕГИСТАРА КОЈЕ ВОДИ АГЕНЦИЈА НАДЛЕЖНА ЗА ВОЂЕЊЕ РЕГИСТРА ПРИВРЕДНИХ СУБЈЕКАТА И ЕВИДЕНЦИЈЕ О ПРЕБИВАЛИШТУ, </w:t>
            </w:r>
            <w:r w:rsidRPr="000A4DB0">
              <w:rPr>
                <w:rFonts w:ascii="Times New Roman" w:hAnsi="Times New Roman"/>
                <w:sz w:val="22"/>
                <w:szCs w:val="22"/>
              </w:rPr>
              <w:lastRenderedPageBreak/>
              <w:t>ОДНОСНО БОРАВИШТУ, КОЈУ ВОДИ ОРГАН НАДЛЕЖАН ЗА УНУТРАШЊЕ ПОСЛОВЕ.</w:t>
            </w:r>
          </w:p>
          <w:p w14:paraId="686E4C03" w14:textId="77777777" w:rsidR="008144D1" w:rsidRPr="000A4DB0" w:rsidRDefault="008144D1" w:rsidP="008144D1">
            <w:pPr>
              <w:tabs>
                <w:tab w:val="left" w:pos="1418"/>
              </w:tabs>
              <w:rPr>
                <w:rFonts w:ascii="Times New Roman" w:hAnsi="Times New Roman"/>
                <w:sz w:val="22"/>
                <w:szCs w:val="22"/>
              </w:rPr>
            </w:pPr>
            <w:r w:rsidRPr="000A4DB0">
              <w:rPr>
                <w:rFonts w:ascii="Times New Roman" w:hAnsi="Times New Roman"/>
                <w:sz w:val="22"/>
                <w:szCs w:val="22"/>
              </w:rPr>
              <w:tab/>
              <w:t>НАДЛЕЖНИ ОРГАНИ ИЗ СТАВА 1. ОВОГ ЧЛАНА И МИНИСТАРТВО НАДЛЕЖНО ЗА ВОЂЕЊЕ ЦЕНТРАЛНОГ РЕГИСТРА ДУЖНИ СУ ДА УСПОСТАВЕ ТЕХНИЧКЕ УСЛОВЕ ЗА ПОВЕЗИВАЊЕ РЕГИСТАРА ИЗ СТАВА 1. ОВОГ ЧЛАНА СА ЦЕНТРАЛНИМ РЕГИСТРОМ И ДА ОМОГУЋЕ АЖУРНО ПРЕУЗИМАЊЕ ПОДАТАКА ИЗ ТИХ РЕГИСТАРА.</w:t>
            </w:r>
          </w:p>
          <w:p w14:paraId="6A66FB6F" w14:textId="77777777" w:rsidR="008144D1" w:rsidRPr="000A4DB0" w:rsidRDefault="008144D1" w:rsidP="008144D1">
            <w:pPr>
              <w:tabs>
                <w:tab w:val="left" w:pos="1418"/>
              </w:tabs>
              <w:rPr>
                <w:rFonts w:ascii="Times New Roman" w:hAnsi="Times New Roman"/>
                <w:sz w:val="22"/>
                <w:szCs w:val="22"/>
              </w:rPr>
            </w:pPr>
          </w:p>
          <w:p w14:paraId="0BC8C431" w14:textId="77777777" w:rsidR="008144D1" w:rsidRPr="000A4DB0" w:rsidRDefault="008144D1" w:rsidP="008144D1">
            <w:pPr>
              <w:tabs>
                <w:tab w:val="left" w:pos="1418"/>
              </w:tabs>
              <w:jc w:val="center"/>
              <w:rPr>
                <w:rFonts w:ascii="Times New Roman" w:hAnsi="Times New Roman"/>
                <w:sz w:val="22"/>
                <w:szCs w:val="22"/>
                <w:lang w:val="sr-Cyrl-RS"/>
              </w:rPr>
            </w:pPr>
            <w:r w:rsidRPr="000A4DB0">
              <w:rPr>
                <w:rFonts w:ascii="Times New Roman" w:hAnsi="Times New Roman"/>
                <w:sz w:val="22"/>
                <w:szCs w:val="22"/>
                <w:lang w:val="sr-Cyrl-RS"/>
              </w:rPr>
              <w:t>ОБЈАВЉИВАЊЕ ПОДАТАКА ЦЕНТРАЛНОГ РЕГИСТРА</w:t>
            </w:r>
          </w:p>
          <w:p w14:paraId="301B50BC" w14:textId="77777777" w:rsidR="008144D1" w:rsidRPr="000A4DB0" w:rsidRDefault="008144D1" w:rsidP="008144D1">
            <w:pPr>
              <w:tabs>
                <w:tab w:val="left" w:pos="1418"/>
              </w:tabs>
              <w:jc w:val="center"/>
              <w:rPr>
                <w:rFonts w:ascii="Times New Roman" w:hAnsi="Times New Roman"/>
                <w:sz w:val="22"/>
                <w:szCs w:val="22"/>
                <w:lang w:val="sr-Cyrl-RS"/>
              </w:rPr>
            </w:pPr>
          </w:p>
          <w:p w14:paraId="22F51A55" w14:textId="77777777" w:rsidR="008144D1" w:rsidRPr="000A4DB0" w:rsidRDefault="008144D1" w:rsidP="008144D1">
            <w:pPr>
              <w:tabs>
                <w:tab w:val="left" w:pos="1418"/>
              </w:tabs>
              <w:jc w:val="center"/>
              <w:rPr>
                <w:rFonts w:ascii="Times New Roman" w:hAnsi="Times New Roman"/>
                <w:sz w:val="22"/>
                <w:szCs w:val="22"/>
                <w:lang w:val="sr-Cyrl-RS"/>
              </w:rPr>
            </w:pPr>
            <w:r w:rsidRPr="000A4DB0">
              <w:rPr>
                <w:rFonts w:ascii="Times New Roman" w:hAnsi="Times New Roman"/>
                <w:sz w:val="22"/>
                <w:szCs w:val="22"/>
                <w:lang w:val="sr-Cyrl-RS"/>
              </w:rPr>
              <w:t>ЧЛАН 11.</w:t>
            </w:r>
          </w:p>
          <w:p w14:paraId="30000725" w14:textId="77777777" w:rsidR="008144D1" w:rsidRPr="000A4DB0" w:rsidRDefault="008144D1" w:rsidP="008144D1">
            <w:pPr>
              <w:tabs>
                <w:tab w:val="left" w:pos="1418"/>
              </w:tabs>
              <w:jc w:val="center"/>
              <w:rPr>
                <w:rFonts w:ascii="Times New Roman" w:hAnsi="Times New Roman"/>
                <w:sz w:val="22"/>
                <w:szCs w:val="22"/>
                <w:lang w:val="sr-Cyrl-RS"/>
              </w:rPr>
            </w:pPr>
          </w:p>
          <w:p w14:paraId="0C1EEF3C" w14:textId="77777777" w:rsidR="008144D1" w:rsidRPr="000A4DB0" w:rsidRDefault="008144D1" w:rsidP="008144D1">
            <w:pPr>
              <w:tabs>
                <w:tab w:val="left" w:pos="1418"/>
              </w:tabs>
              <w:rPr>
                <w:rFonts w:ascii="Times New Roman" w:hAnsi="Times New Roman"/>
                <w:sz w:val="22"/>
                <w:szCs w:val="22"/>
                <w:lang w:val="sr-Cyrl-RS"/>
              </w:rPr>
            </w:pPr>
            <w:r w:rsidRPr="000A4DB0">
              <w:rPr>
                <w:rFonts w:ascii="Times New Roman" w:hAnsi="Times New Roman"/>
                <w:sz w:val="22"/>
                <w:szCs w:val="22"/>
                <w:lang w:val="sr-Cyrl-RS"/>
              </w:rPr>
              <w:tab/>
              <w:t>ПОДАЦИ ЦЕНТРАЛНОГ РЕГИСТРА ЈАВНО СЕ ОБЈАВЉУЈУ НА ИНТЕРНЕТ СТРАНИЦИ ЦЕНТРАЛНОГ РЕГИСТРА</w:t>
            </w:r>
            <w:r w:rsidRPr="000A4DB0">
              <w:rPr>
                <w:rFonts w:ascii="Times New Roman" w:hAnsi="Times New Roman"/>
                <w:sz w:val="22"/>
                <w:szCs w:val="22"/>
                <w:lang w:val="sr-Latn-RS"/>
              </w:rPr>
              <w:t xml:space="preserve">, </w:t>
            </w:r>
            <w:r w:rsidRPr="000A4DB0">
              <w:rPr>
                <w:rFonts w:ascii="Times New Roman" w:hAnsi="Times New Roman"/>
                <w:sz w:val="22"/>
                <w:szCs w:val="22"/>
                <w:lang w:val="sr-Cyrl-RS"/>
              </w:rPr>
              <w:t>НЕПРЕКИДНО И БЕЗ ПЛАЋАЊА, НА НАЧИН КОЈИ НЕ ПОВРЕЂУЈЕ ЗАШТИТУ ПОДАТАКА О ЛИЧНОСТИ.</w:t>
            </w:r>
          </w:p>
          <w:p w14:paraId="19CC8DA4" w14:textId="77777777" w:rsidR="008144D1" w:rsidRPr="000A4DB0" w:rsidRDefault="008144D1" w:rsidP="008144D1">
            <w:pPr>
              <w:tabs>
                <w:tab w:val="left" w:pos="1418"/>
              </w:tabs>
              <w:rPr>
                <w:rFonts w:ascii="Times New Roman" w:hAnsi="Times New Roman"/>
                <w:sz w:val="22"/>
                <w:szCs w:val="22"/>
              </w:rPr>
            </w:pPr>
          </w:p>
          <w:p w14:paraId="576292EF"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ЗАВРШНА ОДРЕДБА</w:t>
            </w:r>
          </w:p>
          <w:p w14:paraId="7BABCA2A" w14:textId="77777777" w:rsidR="008144D1" w:rsidRPr="000A4DB0" w:rsidRDefault="008144D1" w:rsidP="008144D1">
            <w:pPr>
              <w:tabs>
                <w:tab w:val="left" w:pos="1418"/>
              </w:tabs>
              <w:jc w:val="center"/>
              <w:rPr>
                <w:rFonts w:ascii="Times New Roman" w:hAnsi="Times New Roman"/>
                <w:sz w:val="22"/>
                <w:szCs w:val="22"/>
              </w:rPr>
            </w:pPr>
          </w:p>
          <w:p w14:paraId="0877AA51" w14:textId="77777777" w:rsidR="008144D1" w:rsidRPr="000A4DB0" w:rsidRDefault="008144D1" w:rsidP="008144D1">
            <w:pPr>
              <w:tabs>
                <w:tab w:val="left" w:pos="1418"/>
              </w:tabs>
              <w:jc w:val="center"/>
              <w:rPr>
                <w:rFonts w:ascii="Times New Roman" w:hAnsi="Times New Roman"/>
                <w:sz w:val="22"/>
                <w:szCs w:val="22"/>
              </w:rPr>
            </w:pPr>
            <w:r w:rsidRPr="000A4DB0">
              <w:rPr>
                <w:rFonts w:ascii="Times New Roman" w:hAnsi="Times New Roman"/>
                <w:sz w:val="22"/>
                <w:szCs w:val="22"/>
              </w:rPr>
              <w:t xml:space="preserve">ЧЛАН </w:t>
            </w:r>
            <w:r w:rsidRPr="000A4DB0">
              <w:rPr>
                <w:rFonts w:ascii="Times New Roman" w:hAnsi="Times New Roman"/>
                <w:sz w:val="22"/>
                <w:szCs w:val="22"/>
                <w:lang w:val="sr-Cyrl-RS"/>
              </w:rPr>
              <w:t>12</w:t>
            </w:r>
            <w:r w:rsidRPr="000A4DB0">
              <w:rPr>
                <w:rFonts w:ascii="Times New Roman" w:hAnsi="Times New Roman"/>
                <w:sz w:val="22"/>
                <w:szCs w:val="22"/>
              </w:rPr>
              <w:t>.</w:t>
            </w:r>
          </w:p>
          <w:p w14:paraId="71CD9F0B" w14:textId="77777777" w:rsidR="008144D1" w:rsidRPr="000A4DB0" w:rsidRDefault="008144D1" w:rsidP="008144D1">
            <w:pPr>
              <w:tabs>
                <w:tab w:val="left" w:pos="1418"/>
              </w:tabs>
              <w:rPr>
                <w:rFonts w:ascii="Times New Roman" w:hAnsi="Times New Roman"/>
                <w:sz w:val="22"/>
                <w:szCs w:val="22"/>
              </w:rPr>
            </w:pPr>
          </w:p>
          <w:p w14:paraId="1506ADFF" w14:textId="785B5CFB" w:rsidR="008144D1" w:rsidRPr="000A4DB0" w:rsidRDefault="008144D1" w:rsidP="008144D1">
            <w:pPr>
              <w:jc w:val="left"/>
              <w:rPr>
                <w:rFonts w:ascii="Times New Roman" w:eastAsia="Times New Roman" w:hAnsi="Times New Roman"/>
                <w:b/>
                <w:sz w:val="22"/>
                <w:szCs w:val="22"/>
                <w:lang w:val="sr-Cyrl-RS"/>
              </w:rPr>
            </w:pPr>
            <w:r w:rsidRPr="000A4DB0">
              <w:rPr>
                <w:rFonts w:ascii="Times New Roman" w:hAnsi="Times New Roman"/>
                <w:sz w:val="22"/>
                <w:szCs w:val="22"/>
              </w:rPr>
              <w:tab/>
              <w:t>ОВАЈ ПРАВИЛНИК СТУПА НА СНАГУ ОСМОГ ДАНА ОД ДАНА ОБЈАВЉИВАЊА У „СЛУЖБЕНОМ ГЛАСНИКУ РЕПУБЛИКЕ СРБИЈЕ“.</w:t>
            </w:r>
          </w:p>
        </w:tc>
      </w:tr>
      <w:tr w:rsidR="00CA1CE9" w:rsidRPr="004529AD" w14:paraId="429F5407" w14:textId="77777777" w:rsidTr="00114CAC">
        <w:trPr>
          <w:trHeight w:val="454"/>
        </w:trPr>
        <w:tc>
          <w:tcPr>
            <w:tcW w:w="9060" w:type="dxa"/>
            <w:gridSpan w:val="2"/>
            <w:shd w:val="clear" w:color="auto" w:fill="DBE5F1" w:themeFill="accent1" w:themeFillTint="33"/>
            <w:vAlign w:val="center"/>
          </w:tcPr>
          <w:p w14:paraId="033C7D4B" w14:textId="7099FA8B" w:rsidR="00CA1CE9" w:rsidRPr="000A4DB0" w:rsidRDefault="00CA1CE9" w:rsidP="00DB2008">
            <w:pPr>
              <w:pStyle w:val="NormalWeb"/>
              <w:numPr>
                <w:ilvl w:val="0"/>
                <w:numId w:val="36"/>
              </w:numPr>
              <w:spacing w:before="120" w:beforeAutospacing="0" w:after="120" w:afterAutospacing="0"/>
              <w:jc w:val="center"/>
              <w:rPr>
                <w:b/>
                <w:sz w:val="22"/>
                <w:szCs w:val="22"/>
                <w:lang w:val="sr-Cyrl-RS"/>
              </w:rPr>
            </w:pPr>
            <w:r w:rsidRPr="000A4DB0">
              <w:rPr>
                <w:b/>
                <w:sz w:val="22"/>
                <w:szCs w:val="22"/>
                <w:lang w:val="sr-Cyrl-RS"/>
              </w:rPr>
              <w:lastRenderedPageBreak/>
              <w:t>АНАЛИЗА ЕФЕКАТА ПРЕПОРУКЕ (АЕП)</w:t>
            </w:r>
          </w:p>
        </w:tc>
      </w:tr>
      <w:tr w:rsidR="00CA1CE9" w:rsidRPr="004529AD" w14:paraId="72BD2239" w14:textId="77777777" w:rsidTr="00114CAC">
        <w:trPr>
          <w:trHeight w:val="454"/>
        </w:trPr>
        <w:tc>
          <w:tcPr>
            <w:tcW w:w="9060" w:type="dxa"/>
            <w:gridSpan w:val="2"/>
            <w:shd w:val="clear" w:color="auto" w:fill="auto"/>
          </w:tcPr>
          <w:p w14:paraId="472D1C66" w14:textId="77777777" w:rsidR="00114CAC" w:rsidRPr="000A4DB0" w:rsidRDefault="00114CAC" w:rsidP="00114CAC">
            <w:pPr>
              <w:rPr>
                <w:rFonts w:ascii="Times New Roman" w:hAnsi="Times New Roman"/>
                <w:i/>
                <w:sz w:val="22"/>
                <w:szCs w:val="22"/>
                <w:lang w:val="sr-Cyrl-RS"/>
              </w:rPr>
            </w:pPr>
            <w:r w:rsidRPr="000A4DB0">
              <w:rPr>
                <w:rFonts w:ascii="Times New Roman" w:hAnsi="Times New Roman"/>
                <w:i/>
                <w:sz w:val="22"/>
                <w:szCs w:val="22"/>
                <w:lang w:val="sr-Cyrl-RS"/>
              </w:rPr>
              <w:t>Ефекат на привреду</w:t>
            </w:r>
          </w:p>
          <w:p w14:paraId="28A748E7" w14:textId="77777777" w:rsidR="00114CAC" w:rsidRPr="000A4DB0" w:rsidRDefault="00114CAC" w:rsidP="00114CAC">
            <w:pPr>
              <w:rPr>
                <w:rFonts w:ascii="Times New Roman" w:hAnsi="Times New Roman"/>
                <w:i/>
                <w:sz w:val="22"/>
                <w:szCs w:val="22"/>
                <w:lang w:val="sr-Cyrl-RS"/>
              </w:rPr>
            </w:pPr>
          </w:p>
          <w:p w14:paraId="34A48336" w14:textId="1A4EE29A" w:rsidR="00114CAC" w:rsidRPr="000A4DB0" w:rsidRDefault="00114CAC" w:rsidP="00114CAC">
            <w:pPr>
              <w:rPr>
                <w:rFonts w:ascii="Times New Roman" w:hAnsi="Times New Roman"/>
                <w:sz w:val="22"/>
                <w:szCs w:val="22"/>
                <w:lang w:val="sr-Cyrl-RS"/>
              </w:rPr>
            </w:pPr>
            <w:r w:rsidRPr="000A4DB0">
              <w:rPr>
                <w:rFonts w:ascii="Times New Roman" w:hAnsi="Times New Roman"/>
                <w:sz w:val="22"/>
                <w:szCs w:val="22"/>
                <w:lang w:val="sr-Latn-RS"/>
              </w:rPr>
              <w:t xml:space="preserve">Узимајући у обзир број захтева који се подноси у вези са ЦРО, укупни трошак привреде износи </w:t>
            </w:r>
            <w:r w:rsidR="00563006" w:rsidRPr="000A4DB0">
              <w:rPr>
                <w:rFonts w:ascii="Times New Roman" w:hAnsi="Times New Roman"/>
                <w:sz w:val="22"/>
                <w:szCs w:val="22"/>
                <w:lang w:val="sr-Cyrl-RS"/>
              </w:rPr>
              <w:t>4.909.443</w:t>
            </w:r>
            <w:r w:rsidRPr="000A4DB0">
              <w:rPr>
                <w:rFonts w:ascii="Times New Roman" w:hAnsi="Times New Roman"/>
                <w:sz w:val="22"/>
                <w:szCs w:val="22"/>
                <w:lang w:val="sr-Latn-RS"/>
              </w:rPr>
              <w:t xml:space="preserve"> РСД, од чега је више од половине трошак процедуре уписа новог субјекта у ЦРО. Уз претпоставку да ће фреквенција подношења захтева остати иста, уз увођење електронског начина подношења захтева укупан трошак привреде у вези са ЦРО би износио </w:t>
            </w:r>
            <w:r w:rsidR="00563006" w:rsidRPr="000A4DB0">
              <w:rPr>
                <w:rFonts w:ascii="Times New Roman" w:hAnsi="Times New Roman"/>
                <w:sz w:val="22"/>
                <w:szCs w:val="22"/>
                <w:lang w:val="sr-Cyrl-RS"/>
              </w:rPr>
              <w:t>2.533.503</w:t>
            </w:r>
            <w:r w:rsidRPr="000A4DB0">
              <w:rPr>
                <w:rFonts w:ascii="Times New Roman" w:hAnsi="Times New Roman"/>
                <w:sz w:val="22"/>
                <w:szCs w:val="22"/>
                <w:lang w:val="sr-Latn-RS"/>
              </w:rPr>
              <w:t xml:space="preserve"> РСД што представља смањење трошкова привреде за готово половину.</w:t>
            </w:r>
          </w:p>
          <w:p w14:paraId="6CD07C63" w14:textId="77777777" w:rsidR="008068EF" w:rsidRPr="000A4DB0" w:rsidRDefault="008068EF" w:rsidP="00114CAC">
            <w:pPr>
              <w:rPr>
                <w:rFonts w:ascii="Times New Roman" w:hAnsi="Times New Roman"/>
                <w:sz w:val="22"/>
                <w:szCs w:val="22"/>
                <w:lang w:val="sr-Cyrl-RS"/>
              </w:rPr>
            </w:pPr>
          </w:p>
          <w:p w14:paraId="1540E458" w14:textId="0EFD6E59" w:rsidR="008068EF" w:rsidRPr="001E2EEF" w:rsidRDefault="008068EF" w:rsidP="00114CAC">
            <w:pPr>
              <w:rPr>
                <w:rFonts w:ascii="Times New Roman" w:hAnsi="Times New Roman"/>
                <w:b/>
                <w:sz w:val="22"/>
                <w:szCs w:val="22"/>
                <w:lang w:val="sr-Cyrl-RS"/>
              </w:rPr>
            </w:pPr>
            <w:r w:rsidRPr="001E2EEF">
              <w:rPr>
                <w:rFonts w:ascii="Times New Roman" w:hAnsi="Times New Roman"/>
                <w:b/>
                <w:sz w:val="22"/>
                <w:szCs w:val="22"/>
                <w:lang w:val="sr-Cyrl-RS"/>
              </w:rPr>
              <w:t>Посматрајући само трошкове у вези са захтевом за брисање из ЦРО тренутни трошкови привреде износе 146.244 РСД. У случају имплементације предлога оптимизације укупни трошкови би износили</w:t>
            </w:r>
            <w:r w:rsidR="00563006" w:rsidRPr="001E2EEF">
              <w:rPr>
                <w:rFonts w:ascii="Times New Roman" w:hAnsi="Times New Roman"/>
                <w:b/>
                <w:sz w:val="22"/>
                <w:szCs w:val="22"/>
                <w:lang w:val="sr-Cyrl-RS"/>
              </w:rPr>
              <w:t xml:space="preserve"> 15.168 РСД што је </w:t>
            </w:r>
            <w:bookmarkStart w:id="0" w:name="_GoBack"/>
            <w:bookmarkEnd w:id="0"/>
            <w:r w:rsidR="00563006" w:rsidRPr="001E2EEF">
              <w:rPr>
                <w:rFonts w:ascii="Times New Roman" w:hAnsi="Times New Roman"/>
                <w:b/>
                <w:sz w:val="22"/>
                <w:szCs w:val="22"/>
                <w:lang w:val="sr-Cyrl-RS"/>
              </w:rPr>
              <w:t>смањење од 89.6</w:t>
            </w:r>
            <w:r w:rsidRPr="001E2EEF">
              <w:rPr>
                <w:rFonts w:ascii="Times New Roman" w:hAnsi="Times New Roman"/>
                <w:b/>
                <w:sz w:val="22"/>
                <w:szCs w:val="22"/>
                <w:lang w:val="sr-Cyrl-RS"/>
              </w:rPr>
              <w:t>% тренутних трошкова.</w:t>
            </w:r>
          </w:p>
          <w:p w14:paraId="264A786C" w14:textId="77777777" w:rsidR="00114CAC" w:rsidRPr="000A4DB0" w:rsidRDefault="00114CAC" w:rsidP="00114CAC">
            <w:pPr>
              <w:rPr>
                <w:rFonts w:ascii="Times New Roman" w:hAnsi="Times New Roman"/>
                <w:sz w:val="22"/>
                <w:szCs w:val="22"/>
                <w:lang w:val="sr-Latn-RS"/>
              </w:rPr>
            </w:pPr>
          </w:p>
          <w:p w14:paraId="11FA9DDB" w14:textId="77777777" w:rsidR="00114CAC" w:rsidRPr="000A4DB0" w:rsidRDefault="00114CAC" w:rsidP="00114CAC">
            <w:pPr>
              <w:rPr>
                <w:rFonts w:ascii="Times New Roman" w:hAnsi="Times New Roman"/>
                <w:i/>
                <w:sz w:val="22"/>
                <w:szCs w:val="22"/>
                <w:lang w:val="sr-Latn-RS"/>
              </w:rPr>
            </w:pPr>
            <w:r w:rsidRPr="000A4DB0">
              <w:rPr>
                <w:rFonts w:ascii="Times New Roman" w:hAnsi="Times New Roman"/>
                <w:i/>
                <w:sz w:val="22"/>
                <w:szCs w:val="22"/>
                <w:lang w:val="sr-Latn-RS"/>
              </w:rPr>
              <w:t>Табела 1:Тренутни трошак привреде у вези са ЦРО, тренутно стање и предлог опримизације</w:t>
            </w:r>
          </w:p>
          <w:tbl>
            <w:tblPr>
              <w:tblW w:w="8802" w:type="dxa"/>
              <w:tblInd w:w="98" w:type="dxa"/>
              <w:tblLayout w:type="fixed"/>
              <w:tblLook w:val="04A0" w:firstRow="1" w:lastRow="0" w:firstColumn="1" w:lastColumn="0" w:noHBand="0" w:noVBand="1"/>
            </w:tblPr>
            <w:tblGrid>
              <w:gridCol w:w="1692"/>
              <w:gridCol w:w="1980"/>
              <w:gridCol w:w="1890"/>
              <w:gridCol w:w="1620"/>
              <w:gridCol w:w="1620"/>
            </w:tblGrid>
            <w:tr w:rsidR="00114CAC" w:rsidRPr="000A4DB0" w14:paraId="3A0164C2" w14:textId="77777777" w:rsidTr="00DB2008">
              <w:trPr>
                <w:trHeight w:val="510"/>
              </w:trPr>
              <w:tc>
                <w:tcPr>
                  <w:tcW w:w="1692" w:type="dxa"/>
                  <w:tcBorders>
                    <w:top w:val="single" w:sz="4" w:space="0" w:color="auto"/>
                    <w:left w:val="single" w:sz="8" w:space="0" w:color="auto"/>
                    <w:bottom w:val="single" w:sz="4" w:space="0" w:color="auto"/>
                    <w:right w:val="single" w:sz="4" w:space="0" w:color="auto"/>
                  </w:tcBorders>
                  <w:shd w:val="clear" w:color="auto" w:fill="4F81BD" w:themeFill="accent1"/>
                </w:tcPr>
                <w:p w14:paraId="56868D22" w14:textId="77777777" w:rsidR="00114CAC" w:rsidRPr="000A4DB0" w:rsidRDefault="00114CAC" w:rsidP="00DB2008">
                  <w:pPr>
                    <w:jc w:val="center"/>
                    <w:rPr>
                      <w:rFonts w:ascii="Times New Roman" w:eastAsia="Times New Roman" w:hAnsi="Times New Roman"/>
                      <w:b/>
                      <w:color w:val="FFFFFF" w:themeColor="background1"/>
                      <w:lang w:val="pl-PL"/>
                    </w:rPr>
                  </w:pPr>
                </w:p>
              </w:tc>
              <w:tc>
                <w:tcPr>
                  <w:tcW w:w="1980" w:type="dxa"/>
                  <w:tcBorders>
                    <w:top w:val="single" w:sz="4" w:space="0" w:color="auto"/>
                    <w:left w:val="single" w:sz="8" w:space="0" w:color="auto"/>
                    <w:bottom w:val="single" w:sz="4" w:space="0" w:color="auto"/>
                    <w:right w:val="single" w:sz="8" w:space="0" w:color="auto"/>
                  </w:tcBorders>
                  <w:shd w:val="clear" w:color="auto" w:fill="4F81BD" w:themeFill="accent1"/>
                  <w:vAlign w:val="center"/>
                </w:tcPr>
                <w:p w14:paraId="02E1427F" w14:textId="77777777" w:rsidR="00114CAC" w:rsidRPr="000A4DB0" w:rsidRDefault="00114CAC" w:rsidP="00DB2008">
                  <w:pPr>
                    <w:jc w:val="center"/>
                    <w:rPr>
                      <w:rFonts w:ascii="Times New Roman" w:eastAsia="Times New Roman" w:hAnsi="Times New Roman"/>
                      <w:b/>
                      <w:color w:val="FFFFFF" w:themeColor="background1"/>
                    </w:rPr>
                  </w:pPr>
                  <w:r w:rsidRPr="000A4DB0">
                    <w:rPr>
                      <w:rFonts w:ascii="Times New Roman" w:eastAsia="Times New Roman" w:hAnsi="Times New Roman"/>
                      <w:b/>
                      <w:color w:val="FFFFFF" w:themeColor="background1"/>
                    </w:rPr>
                    <w:t>Процедура уписа у ЦРО</w:t>
                  </w:r>
                </w:p>
              </w:tc>
              <w:tc>
                <w:tcPr>
                  <w:tcW w:w="1890" w:type="dxa"/>
                  <w:tcBorders>
                    <w:top w:val="single" w:sz="4" w:space="0" w:color="auto"/>
                    <w:left w:val="single" w:sz="8" w:space="0" w:color="auto"/>
                    <w:bottom w:val="single" w:sz="4" w:space="0" w:color="auto"/>
                    <w:right w:val="single" w:sz="4" w:space="0" w:color="auto"/>
                  </w:tcBorders>
                  <w:shd w:val="clear" w:color="auto" w:fill="4F81BD" w:themeFill="accent1"/>
                  <w:vAlign w:val="center"/>
                  <w:hideMark/>
                </w:tcPr>
                <w:p w14:paraId="16C0C041" w14:textId="77777777" w:rsidR="00114CAC" w:rsidRPr="000A4DB0" w:rsidRDefault="00114CAC" w:rsidP="00DB2008">
                  <w:pPr>
                    <w:jc w:val="center"/>
                    <w:rPr>
                      <w:rFonts w:ascii="Times New Roman" w:eastAsia="Times New Roman" w:hAnsi="Times New Roman"/>
                      <w:b/>
                      <w:color w:val="FFFFFF" w:themeColor="background1"/>
                    </w:rPr>
                  </w:pPr>
                  <w:r w:rsidRPr="000A4DB0">
                    <w:rPr>
                      <w:rFonts w:ascii="Times New Roman" w:eastAsia="Times New Roman" w:hAnsi="Times New Roman"/>
                      <w:b/>
                      <w:color w:val="FFFFFF" w:themeColor="background1"/>
                    </w:rPr>
                    <w:t>Процедуре измене података</w:t>
                  </w:r>
                </w:p>
              </w:tc>
              <w:tc>
                <w:tcPr>
                  <w:tcW w:w="1620" w:type="dxa"/>
                  <w:tcBorders>
                    <w:top w:val="single" w:sz="4" w:space="0" w:color="auto"/>
                    <w:left w:val="nil"/>
                    <w:bottom w:val="single" w:sz="4" w:space="0" w:color="auto"/>
                    <w:right w:val="single" w:sz="4" w:space="0" w:color="auto"/>
                  </w:tcBorders>
                  <w:shd w:val="clear" w:color="auto" w:fill="4F81BD" w:themeFill="accent1"/>
                  <w:vAlign w:val="center"/>
                  <w:hideMark/>
                </w:tcPr>
                <w:p w14:paraId="7B9C4757" w14:textId="77777777" w:rsidR="00114CAC" w:rsidRPr="000A4DB0" w:rsidRDefault="00114CAC" w:rsidP="00DB2008">
                  <w:pPr>
                    <w:jc w:val="center"/>
                    <w:rPr>
                      <w:rFonts w:ascii="Times New Roman" w:eastAsia="Times New Roman" w:hAnsi="Times New Roman"/>
                      <w:b/>
                      <w:color w:val="FFFFFF" w:themeColor="background1"/>
                      <w:lang w:val="pl-PL"/>
                    </w:rPr>
                  </w:pPr>
                  <w:r w:rsidRPr="000A4DB0">
                    <w:rPr>
                      <w:rFonts w:ascii="Times New Roman" w:eastAsia="Times New Roman" w:hAnsi="Times New Roman"/>
                      <w:b/>
                      <w:color w:val="FFFFFF" w:themeColor="background1"/>
                      <w:lang w:val="pl-PL"/>
                    </w:rPr>
                    <w:t>Процедура брисања из ЦРО-а</w:t>
                  </w:r>
                </w:p>
              </w:tc>
              <w:tc>
                <w:tcPr>
                  <w:tcW w:w="1620" w:type="dxa"/>
                  <w:tcBorders>
                    <w:top w:val="single" w:sz="4" w:space="0" w:color="auto"/>
                    <w:left w:val="nil"/>
                    <w:bottom w:val="single" w:sz="4" w:space="0" w:color="auto"/>
                    <w:right w:val="single" w:sz="4" w:space="0" w:color="auto"/>
                  </w:tcBorders>
                  <w:shd w:val="clear" w:color="auto" w:fill="4F81BD" w:themeFill="accent1"/>
                  <w:vAlign w:val="center"/>
                </w:tcPr>
                <w:p w14:paraId="3569E19F" w14:textId="77777777" w:rsidR="00114CAC" w:rsidRPr="000A4DB0" w:rsidRDefault="00114CAC" w:rsidP="00DB2008">
                  <w:pPr>
                    <w:jc w:val="center"/>
                    <w:rPr>
                      <w:rFonts w:ascii="Times New Roman" w:eastAsia="Times New Roman" w:hAnsi="Times New Roman"/>
                      <w:b/>
                      <w:color w:val="FFFFFF" w:themeColor="background1"/>
                    </w:rPr>
                  </w:pPr>
                  <w:r w:rsidRPr="000A4DB0">
                    <w:rPr>
                      <w:rFonts w:ascii="Times New Roman" w:eastAsia="Times New Roman" w:hAnsi="Times New Roman"/>
                      <w:b/>
                      <w:color w:val="FFFFFF" w:themeColor="background1"/>
                    </w:rPr>
                    <w:t>Укупно</w:t>
                  </w:r>
                </w:p>
              </w:tc>
            </w:tr>
            <w:tr w:rsidR="00563006" w:rsidRPr="000A4DB0" w14:paraId="1643053D" w14:textId="77777777" w:rsidTr="00DB2008">
              <w:trPr>
                <w:trHeight w:val="255"/>
              </w:trPr>
              <w:tc>
                <w:tcPr>
                  <w:tcW w:w="1692" w:type="dxa"/>
                  <w:tcBorders>
                    <w:top w:val="nil"/>
                    <w:left w:val="single" w:sz="8" w:space="0" w:color="auto"/>
                    <w:bottom w:val="single" w:sz="4" w:space="0" w:color="auto"/>
                    <w:right w:val="single" w:sz="4" w:space="0" w:color="auto"/>
                  </w:tcBorders>
                  <w:shd w:val="clear" w:color="auto" w:fill="4F81BD" w:themeFill="accent1"/>
                </w:tcPr>
                <w:p w14:paraId="628331B4" w14:textId="44B8C279" w:rsidR="00563006" w:rsidRPr="000A4DB0" w:rsidRDefault="00563006" w:rsidP="00DB2008">
                  <w:pPr>
                    <w:rPr>
                      <w:rFonts w:ascii="Times New Roman" w:eastAsia="Times New Roman" w:hAnsi="Times New Roman"/>
                      <w:b/>
                      <w:color w:val="FFFFFF" w:themeColor="background1"/>
                      <w:sz w:val="20"/>
                      <w:szCs w:val="20"/>
                    </w:rPr>
                  </w:pPr>
                  <w:r w:rsidRPr="000A4DB0">
                    <w:rPr>
                      <w:rFonts w:ascii="Times New Roman" w:eastAsia="Times New Roman" w:hAnsi="Times New Roman"/>
                      <w:b/>
                      <w:color w:val="FFFFFF" w:themeColor="background1"/>
                      <w:sz w:val="20"/>
                      <w:szCs w:val="20"/>
                    </w:rPr>
                    <w:t>Тренутно стање</w:t>
                  </w:r>
                </w:p>
              </w:tc>
              <w:tc>
                <w:tcPr>
                  <w:tcW w:w="1980" w:type="dxa"/>
                  <w:tcBorders>
                    <w:top w:val="nil"/>
                    <w:left w:val="single" w:sz="8" w:space="0" w:color="auto"/>
                    <w:bottom w:val="single" w:sz="4" w:space="0" w:color="auto"/>
                    <w:right w:val="single" w:sz="8" w:space="0" w:color="auto"/>
                  </w:tcBorders>
                </w:tcPr>
                <w:p w14:paraId="5E16AE51" w14:textId="27D0D21B" w:rsidR="00563006" w:rsidRPr="000A4DB0" w:rsidRDefault="00563006" w:rsidP="00DB2008">
                  <w:pPr>
                    <w:rPr>
                      <w:rFonts w:ascii="Times New Roman" w:eastAsia="Times New Roman" w:hAnsi="Times New Roman"/>
                      <w:sz w:val="20"/>
                      <w:szCs w:val="20"/>
                    </w:rPr>
                  </w:pPr>
                  <w:r w:rsidRPr="000A4DB0">
                    <w:rPr>
                      <w:rFonts w:ascii="Times New Roman" w:eastAsia="Times New Roman" w:hAnsi="Times New Roman"/>
                      <w:sz w:val="20"/>
                      <w:szCs w:val="20"/>
                    </w:rPr>
                    <w:t xml:space="preserve"> РСД 2,562,161.26 </w:t>
                  </w:r>
                </w:p>
              </w:tc>
              <w:tc>
                <w:tcPr>
                  <w:tcW w:w="1890" w:type="dxa"/>
                  <w:tcBorders>
                    <w:top w:val="nil"/>
                    <w:left w:val="single" w:sz="8" w:space="0" w:color="auto"/>
                    <w:bottom w:val="single" w:sz="4" w:space="0" w:color="auto"/>
                    <w:right w:val="single" w:sz="4" w:space="0" w:color="auto"/>
                  </w:tcBorders>
                  <w:shd w:val="clear" w:color="auto" w:fill="auto"/>
                  <w:noWrap/>
                  <w:hideMark/>
                </w:tcPr>
                <w:p w14:paraId="272A30CB" w14:textId="08D68393" w:rsidR="00563006" w:rsidRPr="000A4DB0" w:rsidRDefault="00563006" w:rsidP="00DB2008">
                  <w:pPr>
                    <w:rPr>
                      <w:rFonts w:ascii="Times New Roman" w:eastAsia="Times New Roman" w:hAnsi="Times New Roman"/>
                      <w:sz w:val="20"/>
                      <w:szCs w:val="20"/>
                    </w:rPr>
                  </w:pPr>
                  <w:r w:rsidRPr="000A4DB0">
                    <w:rPr>
                      <w:rFonts w:ascii="Times New Roman" w:eastAsia="Times New Roman" w:hAnsi="Times New Roman"/>
                      <w:sz w:val="20"/>
                      <w:szCs w:val="20"/>
                    </w:rPr>
                    <w:t xml:space="preserve"> РСД 2,</w:t>
                  </w:r>
                  <w:r w:rsidRPr="000A4DB0">
                    <w:rPr>
                      <w:rFonts w:ascii="Times New Roman" w:eastAsia="Times New Roman" w:hAnsi="Times New Roman"/>
                      <w:sz w:val="20"/>
                      <w:szCs w:val="20"/>
                      <w:lang w:val="sr-Cyrl-RS"/>
                    </w:rPr>
                    <w:t>201</w:t>
                  </w:r>
                  <w:r w:rsidRPr="000A4DB0">
                    <w:rPr>
                      <w:rFonts w:ascii="Times New Roman" w:eastAsia="Times New Roman" w:hAnsi="Times New Roman"/>
                      <w:sz w:val="20"/>
                      <w:szCs w:val="20"/>
                    </w:rPr>
                    <w:t>,</w:t>
                  </w:r>
                  <w:r w:rsidRPr="000A4DB0">
                    <w:rPr>
                      <w:rFonts w:ascii="Times New Roman" w:eastAsia="Times New Roman" w:hAnsi="Times New Roman"/>
                      <w:sz w:val="20"/>
                      <w:szCs w:val="20"/>
                      <w:lang w:val="sr-Cyrl-RS"/>
                    </w:rPr>
                    <w:t>037</w:t>
                  </w:r>
                  <w:r w:rsidRPr="000A4DB0">
                    <w:rPr>
                      <w:rFonts w:ascii="Times New Roman" w:eastAsia="Times New Roman" w:hAnsi="Times New Roman"/>
                      <w:sz w:val="20"/>
                      <w:szCs w:val="20"/>
                    </w:rPr>
                    <w:t>.</w:t>
                  </w:r>
                  <w:r w:rsidRPr="000A4DB0">
                    <w:rPr>
                      <w:rFonts w:ascii="Times New Roman" w:eastAsia="Times New Roman" w:hAnsi="Times New Roman"/>
                      <w:sz w:val="20"/>
                      <w:szCs w:val="20"/>
                      <w:lang w:val="sr-Cyrl-RS"/>
                    </w:rPr>
                    <w:t>75</w:t>
                  </w:r>
                  <w:r w:rsidRPr="000A4DB0">
                    <w:rPr>
                      <w:rFonts w:ascii="Times New Roman" w:eastAsia="Times New Roman" w:hAnsi="Times New Roman"/>
                      <w:sz w:val="20"/>
                      <w:szCs w:val="20"/>
                    </w:rPr>
                    <w:t xml:space="preserve"> </w:t>
                  </w:r>
                </w:p>
              </w:tc>
              <w:tc>
                <w:tcPr>
                  <w:tcW w:w="1620" w:type="dxa"/>
                  <w:tcBorders>
                    <w:top w:val="nil"/>
                    <w:left w:val="nil"/>
                    <w:bottom w:val="single" w:sz="4" w:space="0" w:color="auto"/>
                    <w:right w:val="single" w:sz="4" w:space="0" w:color="auto"/>
                  </w:tcBorders>
                  <w:shd w:val="clear" w:color="auto" w:fill="auto"/>
                  <w:noWrap/>
                  <w:hideMark/>
                </w:tcPr>
                <w:p w14:paraId="189EADA5" w14:textId="2A6F37B4" w:rsidR="00563006" w:rsidRPr="000A4DB0" w:rsidRDefault="00563006" w:rsidP="00DB2008">
                  <w:pPr>
                    <w:rPr>
                      <w:rFonts w:ascii="Times New Roman" w:eastAsia="Times New Roman" w:hAnsi="Times New Roman"/>
                      <w:sz w:val="20"/>
                      <w:szCs w:val="20"/>
                    </w:rPr>
                  </w:pPr>
                  <w:r w:rsidRPr="000A4DB0">
                    <w:rPr>
                      <w:rFonts w:ascii="Times New Roman" w:eastAsia="Times New Roman" w:hAnsi="Times New Roman"/>
                      <w:b/>
                      <w:sz w:val="20"/>
                      <w:szCs w:val="20"/>
                    </w:rPr>
                    <w:t xml:space="preserve"> </w:t>
                  </w:r>
                  <w:r w:rsidRPr="000A4DB0">
                    <w:rPr>
                      <w:rFonts w:ascii="Times New Roman" w:eastAsia="Times New Roman" w:hAnsi="Times New Roman"/>
                      <w:sz w:val="20"/>
                      <w:szCs w:val="20"/>
                    </w:rPr>
                    <w:t xml:space="preserve">РСД 146,243.69 </w:t>
                  </w:r>
                </w:p>
              </w:tc>
              <w:tc>
                <w:tcPr>
                  <w:tcW w:w="1620" w:type="dxa"/>
                  <w:tcBorders>
                    <w:top w:val="nil"/>
                    <w:left w:val="nil"/>
                    <w:bottom w:val="single" w:sz="4" w:space="0" w:color="auto"/>
                    <w:right w:val="single" w:sz="4" w:space="0" w:color="auto"/>
                  </w:tcBorders>
                  <w:shd w:val="clear" w:color="auto" w:fill="auto"/>
                  <w:noWrap/>
                  <w:vAlign w:val="bottom"/>
                </w:tcPr>
                <w:p w14:paraId="1A785AE0" w14:textId="58287AF7" w:rsidR="00563006" w:rsidRPr="000A4DB0" w:rsidRDefault="00563006" w:rsidP="00DB2008">
                  <w:pPr>
                    <w:rPr>
                      <w:rFonts w:ascii="Times New Roman" w:eastAsia="Times New Roman" w:hAnsi="Times New Roman"/>
                      <w:b/>
                      <w:sz w:val="20"/>
                      <w:szCs w:val="20"/>
                    </w:rPr>
                  </w:pPr>
                  <w:r w:rsidRPr="000A4DB0">
                    <w:rPr>
                      <w:rFonts w:ascii="Times New Roman" w:eastAsia="Times New Roman" w:hAnsi="Times New Roman"/>
                      <w:b/>
                      <w:sz w:val="20"/>
                      <w:szCs w:val="20"/>
                    </w:rPr>
                    <w:t>РСД   4,90</w:t>
                  </w:r>
                  <w:r w:rsidRPr="000A4DB0">
                    <w:rPr>
                      <w:rFonts w:ascii="Times New Roman" w:eastAsia="Times New Roman" w:hAnsi="Times New Roman"/>
                      <w:b/>
                      <w:sz w:val="20"/>
                      <w:szCs w:val="20"/>
                      <w:lang w:val="sr-Cyrl-RS"/>
                    </w:rPr>
                    <w:t>9</w:t>
                  </w:r>
                  <w:r w:rsidRPr="000A4DB0">
                    <w:rPr>
                      <w:rFonts w:ascii="Times New Roman" w:eastAsia="Times New Roman" w:hAnsi="Times New Roman"/>
                      <w:b/>
                      <w:sz w:val="20"/>
                      <w:szCs w:val="20"/>
                    </w:rPr>
                    <w:t>,</w:t>
                  </w:r>
                  <w:r w:rsidRPr="000A4DB0">
                    <w:rPr>
                      <w:rFonts w:ascii="Times New Roman" w:eastAsia="Times New Roman" w:hAnsi="Times New Roman"/>
                      <w:b/>
                      <w:sz w:val="20"/>
                      <w:szCs w:val="20"/>
                      <w:lang w:val="sr-Cyrl-RS"/>
                    </w:rPr>
                    <w:t>443</w:t>
                  </w:r>
                </w:p>
              </w:tc>
            </w:tr>
            <w:tr w:rsidR="00563006" w:rsidRPr="000A4DB0" w14:paraId="07C06132" w14:textId="77777777" w:rsidTr="00DB2008">
              <w:trPr>
                <w:trHeight w:val="255"/>
              </w:trPr>
              <w:tc>
                <w:tcPr>
                  <w:tcW w:w="1692" w:type="dxa"/>
                  <w:tcBorders>
                    <w:top w:val="single" w:sz="4" w:space="0" w:color="auto"/>
                    <w:left w:val="single" w:sz="4" w:space="0" w:color="auto"/>
                    <w:bottom w:val="single" w:sz="4" w:space="0" w:color="auto"/>
                    <w:right w:val="single" w:sz="4" w:space="0" w:color="auto"/>
                  </w:tcBorders>
                  <w:shd w:val="clear" w:color="auto" w:fill="4F81BD" w:themeFill="accent1"/>
                </w:tcPr>
                <w:p w14:paraId="242CC20A" w14:textId="0612613F" w:rsidR="00563006" w:rsidRPr="000A4DB0" w:rsidRDefault="00563006" w:rsidP="00DB2008">
                  <w:pPr>
                    <w:rPr>
                      <w:rFonts w:ascii="Times New Roman" w:eastAsia="Times New Roman" w:hAnsi="Times New Roman"/>
                      <w:b/>
                      <w:color w:val="FFFFFF" w:themeColor="background1"/>
                      <w:sz w:val="20"/>
                      <w:szCs w:val="20"/>
                    </w:rPr>
                  </w:pPr>
                  <w:r w:rsidRPr="000A4DB0">
                    <w:rPr>
                      <w:rFonts w:ascii="Times New Roman" w:eastAsia="Times New Roman" w:hAnsi="Times New Roman"/>
                      <w:b/>
                      <w:color w:val="FFFFFF" w:themeColor="background1"/>
                      <w:sz w:val="20"/>
                      <w:szCs w:val="20"/>
                    </w:rPr>
                    <w:t>Предлог оптимизације</w:t>
                  </w:r>
                </w:p>
              </w:tc>
              <w:tc>
                <w:tcPr>
                  <w:tcW w:w="1980" w:type="dxa"/>
                  <w:tcBorders>
                    <w:top w:val="single" w:sz="4" w:space="0" w:color="auto"/>
                    <w:left w:val="single" w:sz="4" w:space="0" w:color="auto"/>
                    <w:bottom w:val="single" w:sz="4" w:space="0" w:color="auto"/>
                    <w:right w:val="single" w:sz="4" w:space="0" w:color="auto"/>
                  </w:tcBorders>
                  <w:vAlign w:val="center"/>
                </w:tcPr>
                <w:p w14:paraId="641CBB0B" w14:textId="6EC892A1" w:rsidR="00563006" w:rsidRPr="000A4DB0" w:rsidRDefault="00563006" w:rsidP="00DB2008">
                  <w:pPr>
                    <w:jc w:val="center"/>
                    <w:rPr>
                      <w:rFonts w:ascii="Times New Roman" w:eastAsia="Times New Roman" w:hAnsi="Times New Roman"/>
                      <w:sz w:val="20"/>
                      <w:szCs w:val="20"/>
                    </w:rPr>
                  </w:pPr>
                  <w:r w:rsidRPr="000A4DB0">
                    <w:rPr>
                      <w:rFonts w:ascii="Times New Roman" w:eastAsia="Times New Roman" w:hAnsi="Times New Roman"/>
                      <w:sz w:val="20"/>
                      <w:szCs w:val="20"/>
                    </w:rPr>
                    <w:t>РСД 1,707,788.58</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084CA" w14:textId="7632EADB" w:rsidR="00563006" w:rsidRPr="000A4DB0" w:rsidRDefault="00563006" w:rsidP="00DB2008">
                  <w:pPr>
                    <w:jc w:val="center"/>
                    <w:rPr>
                      <w:rFonts w:ascii="Times New Roman" w:eastAsia="Times New Roman" w:hAnsi="Times New Roman"/>
                      <w:sz w:val="20"/>
                      <w:szCs w:val="20"/>
                    </w:rPr>
                  </w:pPr>
                  <w:r w:rsidRPr="000A4DB0">
                    <w:rPr>
                      <w:rFonts w:ascii="Times New Roman" w:eastAsia="Times New Roman" w:hAnsi="Times New Roman"/>
                      <w:sz w:val="20"/>
                      <w:szCs w:val="20"/>
                    </w:rPr>
                    <w:t>РСД 810,546.91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31385" w14:textId="43570897" w:rsidR="00563006" w:rsidRPr="000A4DB0" w:rsidRDefault="00563006" w:rsidP="00DB2008">
                  <w:pPr>
                    <w:jc w:val="center"/>
                    <w:rPr>
                      <w:rFonts w:ascii="Times New Roman" w:eastAsia="Times New Roman" w:hAnsi="Times New Roman"/>
                      <w:sz w:val="20"/>
                      <w:szCs w:val="20"/>
                    </w:rPr>
                  </w:pPr>
                  <w:r w:rsidRPr="000A4DB0">
                    <w:rPr>
                      <w:rFonts w:ascii="Times New Roman" w:eastAsia="Times New Roman" w:hAnsi="Times New Roman"/>
                      <w:sz w:val="20"/>
                      <w:szCs w:val="20"/>
                    </w:rPr>
                    <w:t>РСД 15,167.29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0C2DD" w14:textId="50F45466" w:rsidR="00563006" w:rsidRPr="000A4DB0" w:rsidRDefault="00563006" w:rsidP="00DB2008">
                  <w:pPr>
                    <w:jc w:val="center"/>
                    <w:rPr>
                      <w:rFonts w:ascii="Times New Roman" w:eastAsia="Times New Roman" w:hAnsi="Times New Roman"/>
                      <w:b/>
                      <w:sz w:val="20"/>
                      <w:szCs w:val="20"/>
                    </w:rPr>
                  </w:pPr>
                  <w:r w:rsidRPr="000A4DB0">
                    <w:rPr>
                      <w:rFonts w:ascii="Times New Roman" w:eastAsia="Times New Roman" w:hAnsi="Times New Roman"/>
                      <w:b/>
                      <w:sz w:val="20"/>
                      <w:szCs w:val="20"/>
                    </w:rPr>
                    <w:t>РСД   2,533,50</w:t>
                  </w:r>
                  <w:r w:rsidRPr="000A4DB0">
                    <w:rPr>
                      <w:rFonts w:ascii="Times New Roman" w:eastAsia="Times New Roman" w:hAnsi="Times New Roman"/>
                      <w:b/>
                      <w:sz w:val="20"/>
                      <w:szCs w:val="20"/>
                      <w:lang w:val="sr-Cyrl-RS"/>
                    </w:rPr>
                    <w:t>3</w:t>
                  </w:r>
                </w:p>
              </w:tc>
            </w:tr>
          </w:tbl>
          <w:p w14:paraId="7A5D6485" w14:textId="77777777" w:rsidR="00114CAC" w:rsidRPr="000A4DB0" w:rsidRDefault="00114CAC" w:rsidP="00114CAC">
            <w:pPr>
              <w:rPr>
                <w:rFonts w:ascii="Times New Roman" w:hAnsi="Times New Roman"/>
                <w:sz w:val="22"/>
                <w:szCs w:val="22"/>
                <w:lang w:val="sr-Latn-RS"/>
              </w:rPr>
            </w:pPr>
          </w:p>
          <w:p w14:paraId="251EA323" w14:textId="058F1CDF" w:rsidR="00BB5F6E" w:rsidRPr="000A4DB0" w:rsidRDefault="00BB5F6E" w:rsidP="00114CAC">
            <w:pPr>
              <w:rPr>
                <w:rFonts w:ascii="Times New Roman" w:hAnsi="Times New Roman"/>
                <w:sz w:val="22"/>
                <w:szCs w:val="22"/>
                <w:lang w:val="sr-Cyrl-RS"/>
              </w:rPr>
            </w:pPr>
            <w:r w:rsidRPr="000A4DB0">
              <w:rPr>
                <w:rFonts w:ascii="Times New Roman" w:hAnsi="Times New Roman"/>
                <w:sz w:val="22"/>
                <w:szCs w:val="22"/>
                <w:lang w:val="sr-Cyrl-RS"/>
              </w:rPr>
              <w:t>Иако процедура брисања субјекта и објеката не представља вел</w:t>
            </w:r>
            <w:ins w:id="1" w:author="Marko Urosevic" w:date="2019-05-10T11:21:00Z">
              <w:r w:rsidR="00E459BB" w:rsidRPr="000A4DB0">
                <w:rPr>
                  <w:rFonts w:ascii="Times New Roman" w:hAnsi="Times New Roman"/>
                  <w:sz w:val="22"/>
                  <w:szCs w:val="22"/>
                  <w:lang w:val="sr-Cyrl-RS"/>
                </w:rPr>
                <w:t>и</w:t>
              </w:r>
            </w:ins>
            <w:r w:rsidRPr="000A4DB0">
              <w:rPr>
                <w:rFonts w:ascii="Times New Roman" w:hAnsi="Times New Roman"/>
                <w:sz w:val="22"/>
                <w:szCs w:val="22"/>
                <w:lang w:val="sr-Cyrl-RS"/>
              </w:rPr>
              <w:t>ко оптерећење привреде, увођењем препорука оптимизације може се остварити значајно смањење трошкова привреде пре свега у смањењу трошкова плаћања такси, али и у значајно једноставнијој процедури која не захтева попуњавање великог броја података у захтеву.</w:t>
            </w:r>
          </w:p>
          <w:p w14:paraId="7D1D751F" w14:textId="77777777" w:rsidR="00BB5F6E" w:rsidRPr="000A4DB0" w:rsidRDefault="00BB5F6E" w:rsidP="00114CAC">
            <w:pPr>
              <w:rPr>
                <w:rFonts w:ascii="Times New Roman" w:hAnsi="Times New Roman"/>
                <w:sz w:val="22"/>
                <w:szCs w:val="22"/>
                <w:lang w:val="sr-Cyrl-RS"/>
              </w:rPr>
            </w:pPr>
          </w:p>
          <w:p w14:paraId="6BE64CB5" w14:textId="77777777" w:rsidR="00114CAC" w:rsidRPr="000A4DB0" w:rsidRDefault="00114CAC" w:rsidP="00114CAC">
            <w:pPr>
              <w:rPr>
                <w:rFonts w:ascii="Times New Roman" w:hAnsi="Times New Roman"/>
                <w:sz w:val="22"/>
                <w:szCs w:val="22"/>
                <w:lang w:val="sr-Latn-RS"/>
              </w:rPr>
            </w:pPr>
            <w:r w:rsidRPr="000A4DB0">
              <w:rPr>
                <w:rFonts w:ascii="Times New Roman" w:hAnsi="Times New Roman"/>
                <w:sz w:val="22"/>
                <w:szCs w:val="22"/>
                <w:lang w:val="sr-Latn-RS"/>
              </w:rPr>
              <w:t>Поред уштеда у времену и трошковима потребним за подношење захтева надлежном органу, привреда ће имати и бенефите попут следећих:</w:t>
            </w:r>
          </w:p>
          <w:p w14:paraId="7D19A879" w14:textId="77777777" w:rsidR="00114CAC" w:rsidRPr="000A4DB0" w:rsidRDefault="00114CAC" w:rsidP="00114CAC">
            <w:pPr>
              <w:pStyle w:val="ListParagraph"/>
              <w:numPr>
                <w:ilvl w:val="0"/>
                <w:numId w:val="28"/>
              </w:numPr>
              <w:spacing w:line="276" w:lineRule="auto"/>
              <w:ind w:left="360"/>
              <w:rPr>
                <w:rFonts w:ascii="Times New Roman" w:hAnsi="Times New Roman"/>
                <w:sz w:val="22"/>
                <w:szCs w:val="22"/>
                <w:lang w:val="sr-Latn-RS"/>
              </w:rPr>
            </w:pPr>
            <w:r w:rsidRPr="000A4DB0">
              <w:rPr>
                <w:rFonts w:ascii="Times New Roman" w:hAnsi="Times New Roman"/>
                <w:sz w:val="22"/>
                <w:szCs w:val="22"/>
                <w:lang w:val="sr-Latn-RS"/>
              </w:rPr>
              <w:t>На дневном нивоу ће имати увид у податке уписане у ЦРО;</w:t>
            </w:r>
          </w:p>
          <w:p w14:paraId="5C611960" w14:textId="77777777" w:rsidR="00114CAC" w:rsidRPr="000A4DB0" w:rsidRDefault="00114CAC" w:rsidP="00114CAC">
            <w:pPr>
              <w:pStyle w:val="ListParagraph"/>
              <w:numPr>
                <w:ilvl w:val="0"/>
                <w:numId w:val="28"/>
              </w:numPr>
              <w:spacing w:line="276" w:lineRule="auto"/>
              <w:ind w:left="360"/>
              <w:rPr>
                <w:rFonts w:ascii="Times New Roman" w:hAnsi="Times New Roman"/>
                <w:sz w:val="22"/>
                <w:szCs w:val="22"/>
                <w:lang w:val="sr-Latn-RS"/>
              </w:rPr>
            </w:pPr>
            <w:r w:rsidRPr="000A4DB0">
              <w:rPr>
                <w:rFonts w:ascii="Times New Roman" w:hAnsi="Times New Roman"/>
                <w:sz w:val="22"/>
                <w:szCs w:val="22"/>
                <w:lang w:val="sr-Latn-RS"/>
              </w:rPr>
              <w:t>На дневном нивоу ће имати увид у све измене које су уписане у ЦРО;</w:t>
            </w:r>
          </w:p>
          <w:p w14:paraId="331CCBA4" w14:textId="77777777" w:rsidR="00CA1CE9" w:rsidRPr="000A4DB0" w:rsidRDefault="00CA1CE9" w:rsidP="00CE375A">
            <w:pPr>
              <w:spacing w:line="276" w:lineRule="auto"/>
              <w:rPr>
                <w:rFonts w:ascii="Times New Roman" w:eastAsia="Times New Roman" w:hAnsi="Times New Roman"/>
                <w:b/>
                <w:sz w:val="22"/>
                <w:szCs w:val="22"/>
                <w:lang w:val="sr-Latn-RS"/>
              </w:rPr>
            </w:pPr>
          </w:p>
        </w:tc>
      </w:tr>
    </w:tbl>
    <w:p w14:paraId="5CE5710A" w14:textId="6E2323EA" w:rsidR="003E3C16" w:rsidRPr="004529AD" w:rsidRDefault="003E3C16" w:rsidP="003E3C16">
      <w:pPr>
        <w:rPr>
          <w:rFonts w:ascii="Times New Roman" w:eastAsia="Times New Roman" w:hAnsi="Times New Roman"/>
          <w:lang w:val="sr-Cyrl-RS"/>
        </w:rPr>
      </w:pPr>
    </w:p>
    <w:sectPr w:rsidR="003E3C16" w:rsidRPr="004529A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A6EE4" w14:textId="77777777" w:rsidR="005E6813" w:rsidRDefault="005E6813" w:rsidP="002A202F">
      <w:r>
        <w:separator/>
      </w:r>
    </w:p>
  </w:endnote>
  <w:endnote w:type="continuationSeparator" w:id="0">
    <w:p w14:paraId="29E907BB" w14:textId="77777777" w:rsidR="005E6813" w:rsidRDefault="005E681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5AFD7622" w:rsidR="00E459BB" w:rsidRDefault="00E459BB">
        <w:pPr>
          <w:pStyle w:val="Footer"/>
          <w:jc w:val="right"/>
        </w:pPr>
        <w:r>
          <w:fldChar w:fldCharType="begin"/>
        </w:r>
        <w:r>
          <w:instrText xml:space="preserve"> PAGE   \* MERGEFORMAT </w:instrText>
        </w:r>
        <w:r>
          <w:fldChar w:fldCharType="separate"/>
        </w:r>
        <w:r w:rsidR="001E2EEF">
          <w:rPr>
            <w:noProof/>
          </w:rPr>
          <w:t>21</w:t>
        </w:r>
        <w:r>
          <w:rPr>
            <w:noProof/>
          </w:rPr>
          <w:fldChar w:fldCharType="end"/>
        </w:r>
      </w:p>
    </w:sdtContent>
  </w:sdt>
  <w:p w14:paraId="7110971E" w14:textId="77777777" w:rsidR="00E459BB" w:rsidRDefault="00E459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A4520" w14:textId="77777777" w:rsidR="005E6813" w:rsidRDefault="005E6813" w:rsidP="002A202F">
      <w:r>
        <w:separator/>
      </w:r>
    </w:p>
  </w:footnote>
  <w:footnote w:type="continuationSeparator" w:id="0">
    <w:p w14:paraId="112513B5" w14:textId="77777777" w:rsidR="005E6813" w:rsidRDefault="005E6813"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6BE"/>
    <w:multiLevelType w:val="hybridMultilevel"/>
    <w:tmpl w:val="B4ACB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EFB56A3"/>
    <w:multiLevelType w:val="hybridMultilevel"/>
    <w:tmpl w:val="DC28AD12"/>
    <w:lvl w:ilvl="0" w:tplc="6D92191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B81ECD"/>
    <w:multiLevelType w:val="hybridMultilevel"/>
    <w:tmpl w:val="7F9E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8344FD"/>
    <w:multiLevelType w:val="hybridMultilevel"/>
    <w:tmpl w:val="DE784A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3999"/>
    <w:multiLevelType w:val="hybridMultilevel"/>
    <w:tmpl w:val="A552A9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27E28"/>
    <w:multiLevelType w:val="hybridMultilevel"/>
    <w:tmpl w:val="4E3A8186"/>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C60DC3"/>
    <w:multiLevelType w:val="hybridMultilevel"/>
    <w:tmpl w:val="3F40E8A0"/>
    <w:lvl w:ilvl="0" w:tplc="DCD429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22957"/>
    <w:multiLevelType w:val="hybridMultilevel"/>
    <w:tmpl w:val="40BA6A74"/>
    <w:lvl w:ilvl="0" w:tplc="6D92191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E676C67"/>
    <w:multiLevelType w:val="hybridMultilevel"/>
    <w:tmpl w:val="0FF6A4DA"/>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nsid w:val="334F1BAE"/>
    <w:multiLevelType w:val="hybridMultilevel"/>
    <w:tmpl w:val="2DBAB0B6"/>
    <w:lvl w:ilvl="0" w:tplc="6EB6A53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69F2F1B"/>
    <w:multiLevelType w:val="hybridMultilevel"/>
    <w:tmpl w:val="C8167CB8"/>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FE1E00"/>
    <w:multiLevelType w:val="hybridMultilevel"/>
    <w:tmpl w:val="43989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2">
    <w:nsid w:val="4510334A"/>
    <w:multiLevelType w:val="hybridMultilevel"/>
    <w:tmpl w:val="95A07E9A"/>
    <w:lvl w:ilvl="0" w:tplc="6EB6A5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3233E87"/>
    <w:multiLevelType w:val="hybridMultilevel"/>
    <w:tmpl w:val="DE46E328"/>
    <w:lvl w:ilvl="0" w:tplc="6D92191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DB540E"/>
    <w:multiLevelType w:val="hybridMultilevel"/>
    <w:tmpl w:val="C32CE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403566"/>
    <w:multiLevelType w:val="hybridMultilevel"/>
    <w:tmpl w:val="7F9E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815AC"/>
    <w:multiLevelType w:val="hybridMultilevel"/>
    <w:tmpl w:val="3CCE187C"/>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5"/>
  </w:num>
  <w:num w:numId="4">
    <w:abstractNumId w:val="9"/>
  </w:num>
  <w:num w:numId="5">
    <w:abstractNumId w:val="4"/>
  </w:num>
  <w:num w:numId="6">
    <w:abstractNumId w:val="23"/>
  </w:num>
  <w:num w:numId="7">
    <w:abstractNumId w:val="37"/>
  </w:num>
  <w:num w:numId="8">
    <w:abstractNumId w:val="20"/>
  </w:num>
  <w:num w:numId="9">
    <w:abstractNumId w:val="34"/>
  </w:num>
  <w:num w:numId="10">
    <w:abstractNumId w:val="31"/>
  </w:num>
  <w:num w:numId="11">
    <w:abstractNumId w:val="30"/>
  </w:num>
  <w:num w:numId="12">
    <w:abstractNumId w:val="29"/>
  </w:num>
  <w:num w:numId="13">
    <w:abstractNumId w:val="26"/>
  </w:num>
  <w:num w:numId="14">
    <w:abstractNumId w:val="32"/>
  </w:num>
  <w:num w:numId="15">
    <w:abstractNumId w:val="28"/>
  </w:num>
  <w:num w:numId="16">
    <w:abstractNumId w:val="21"/>
  </w:num>
  <w:num w:numId="17">
    <w:abstractNumId w:val="19"/>
  </w:num>
  <w:num w:numId="18">
    <w:abstractNumId w:val="35"/>
  </w:num>
  <w:num w:numId="19">
    <w:abstractNumId w:val="10"/>
  </w:num>
  <w:num w:numId="20">
    <w:abstractNumId w:val="38"/>
  </w:num>
  <w:num w:numId="21">
    <w:abstractNumId w:val="14"/>
  </w:num>
  <w:num w:numId="22">
    <w:abstractNumId w:val="8"/>
  </w:num>
  <w:num w:numId="23">
    <w:abstractNumId w:val="27"/>
  </w:num>
  <w:num w:numId="24">
    <w:abstractNumId w:val="1"/>
  </w:num>
  <w:num w:numId="25">
    <w:abstractNumId w:val="33"/>
  </w:num>
  <w:num w:numId="26">
    <w:abstractNumId w:val="3"/>
  </w:num>
  <w:num w:numId="27">
    <w:abstractNumId w:val="6"/>
  </w:num>
  <w:num w:numId="28">
    <w:abstractNumId w:val="11"/>
  </w:num>
  <w:num w:numId="29">
    <w:abstractNumId w:val="22"/>
  </w:num>
  <w:num w:numId="30">
    <w:abstractNumId w:val="15"/>
  </w:num>
  <w:num w:numId="31">
    <w:abstractNumId w:val="24"/>
  </w:num>
  <w:num w:numId="32">
    <w:abstractNumId w:val="5"/>
  </w:num>
  <w:num w:numId="33">
    <w:abstractNumId w:val="7"/>
  </w:num>
  <w:num w:numId="34">
    <w:abstractNumId w:val="13"/>
  </w:num>
  <w:num w:numId="35">
    <w:abstractNumId w:val="18"/>
  </w:num>
  <w:num w:numId="36">
    <w:abstractNumId w:val="0"/>
  </w:num>
  <w:num w:numId="37">
    <w:abstractNumId w:val="12"/>
  </w:num>
  <w:num w:numId="38">
    <w:abstractNumId w:val="2"/>
  </w:num>
  <w:num w:numId="39">
    <w:abstractNumId w:val="17"/>
  </w:num>
  <w:num w:numId="40">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o Urosevic">
    <w15:presenceInfo w15:providerId="None" w15:userId="Marko Urosev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1EF"/>
    <w:rsid w:val="0001445B"/>
    <w:rsid w:val="00023EF9"/>
    <w:rsid w:val="00026C2F"/>
    <w:rsid w:val="00027945"/>
    <w:rsid w:val="00036812"/>
    <w:rsid w:val="00044F35"/>
    <w:rsid w:val="00044F63"/>
    <w:rsid w:val="00050616"/>
    <w:rsid w:val="00061070"/>
    <w:rsid w:val="00083993"/>
    <w:rsid w:val="0008415D"/>
    <w:rsid w:val="00092B84"/>
    <w:rsid w:val="0009542A"/>
    <w:rsid w:val="000A4DB0"/>
    <w:rsid w:val="000A53F3"/>
    <w:rsid w:val="000A5CDC"/>
    <w:rsid w:val="000B54D7"/>
    <w:rsid w:val="000D5029"/>
    <w:rsid w:val="000E2036"/>
    <w:rsid w:val="000F5E72"/>
    <w:rsid w:val="000F6D67"/>
    <w:rsid w:val="001004F5"/>
    <w:rsid w:val="00103FD4"/>
    <w:rsid w:val="00114CAC"/>
    <w:rsid w:val="001156BA"/>
    <w:rsid w:val="0015182D"/>
    <w:rsid w:val="00161847"/>
    <w:rsid w:val="00170CA7"/>
    <w:rsid w:val="001711C5"/>
    <w:rsid w:val="00193F02"/>
    <w:rsid w:val="001A023F"/>
    <w:rsid w:val="001A204F"/>
    <w:rsid w:val="001A3FAC"/>
    <w:rsid w:val="001A6472"/>
    <w:rsid w:val="001C5538"/>
    <w:rsid w:val="001D0EDE"/>
    <w:rsid w:val="001D20E2"/>
    <w:rsid w:val="001E2EEF"/>
    <w:rsid w:val="001E38DE"/>
    <w:rsid w:val="001F7B31"/>
    <w:rsid w:val="0020335D"/>
    <w:rsid w:val="0020601F"/>
    <w:rsid w:val="00212DA5"/>
    <w:rsid w:val="0021347C"/>
    <w:rsid w:val="002323AC"/>
    <w:rsid w:val="00233B87"/>
    <w:rsid w:val="00261404"/>
    <w:rsid w:val="002673B0"/>
    <w:rsid w:val="00275E2A"/>
    <w:rsid w:val="002831A4"/>
    <w:rsid w:val="00294F7A"/>
    <w:rsid w:val="00296938"/>
    <w:rsid w:val="002A202F"/>
    <w:rsid w:val="002A27A8"/>
    <w:rsid w:val="002B19B4"/>
    <w:rsid w:val="002F1BEC"/>
    <w:rsid w:val="002F4757"/>
    <w:rsid w:val="00307E52"/>
    <w:rsid w:val="00322199"/>
    <w:rsid w:val="003223C7"/>
    <w:rsid w:val="00326555"/>
    <w:rsid w:val="003410E0"/>
    <w:rsid w:val="00350EAD"/>
    <w:rsid w:val="003651DB"/>
    <w:rsid w:val="003715A0"/>
    <w:rsid w:val="0037171F"/>
    <w:rsid w:val="00376FD1"/>
    <w:rsid w:val="0039002C"/>
    <w:rsid w:val="00395BA9"/>
    <w:rsid w:val="003976CB"/>
    <w:rsid w:val="003B44DB"/>
    <w:rsid w:val="003B4BC9"/>
    <w:rsid w:val="003B6298"/>
    <w:rsid w:val="003C55EE"/>
    <w:rsid w:val="003E2EB1"/>
    <w:rsid w:val="003E3C16"/>
    <w:rsid w:val="003F569D"/>
    <w:rsid w:val="004010E7"/>
    <w:rsid w:val="00407D96"/>
    <w:rsid w:val="00413383"/>
    <w:rsid w:val="00420FEF"/>
    <w:rsid w:val="00432495"/>
    <w:rsid w:val="00444DA7"/>
    <w:rsid w:val="004529AD"/>
    <w:rsid w:val="00457882"/>
    <w:rsid w:val="00463CC7"/>
    <w:rsid w:val="004809C4"/>
    <w:rsid w:val="0048433C"/>
    <w:rsid w:val="004847B1"/>
    <w:rsid w:val="0049512C"/>
    <w:rsid w:val="0049545B"/>
    <w:rsid w:val="004B2105"/>
    <w:rsid w:val="004D3BD0"/>
    <w:rsid w:val="004D45B1"/>
    <w:rsid w:val="004D68A7"/>
    <w:rsid w:val="004E29D1"/>
    <w:rsid w:val="004F50C8"/>
    <w:rsid w:val="00500566"/>
    <w:rsid w:val="005073A3"/>
    <w:rsid w:val="00523608"/>
    <w:rsid w:val="00523C90"/>
    <w:rsid w:val="00525C0A"/>
    <w:rsid w:val="00535608"/>
    <w:rsid w:val="00545308"/>
    <w:rsid w:val="00556688"/>
    <w:rsid w:val="0056162B"/>
    <w:rsid w:val="00563006"/>
    <w:rsid w:val="0056707B"/>
    <w:rsid w:val="005773F8"/>
    <w:rsid w:val="00577C5A"/>
    <w:rsid w:val="00581A9D"/>
    <w:rsid w:val="00587C29"/>
    <w:rsid w:val="00591CE6"/>
    <w:rsid w:val="005A15CD"/>
    <w:rsid w:val="005A2503"/>
    <w:rsid w:val="005A2BFE"/>
    <w:rsid w:val="005B4F04"/>
    <w:rsid w:val="005B7CB9"/>
    <w:rsid w:val="005D0023"/>
    <w:rsid w:val="005E21C4"/>
    <w:rsid w:val="005E6813"/>
    <w:rsid w:val="005F4D59"/>
    <w:rsid w:val="0060001C"/>
    <w:rsid w:val="00600D31"/>
    <w:rsid w:val="0060786A"/>
    <w:rsid w:val="00617212"/>
    <w:rsid w:val="006237FE"/>
    <w:rsid w:val="00627AF7"/>
    <w:rsid w:val="00632540"/>
    <w:rsid w:val="00633F73"/>
    <w:rsid w:val="00645199"/>
    <w:rsid w:val="00645850"/>
    <w:rsid w:val="00661ECF"/>
    <w:rsid w:val="00692071"/>
    <w:rsid w:val="00694B28"/>
    <w:rsid w:val="00694C6F"/>
    <w:rsid w:val="006A4A66"/>
    <w:rsid w:val="006B0BAB"/>
    <w:rsid w:val="006C5349"/>
    <w:rsid w:val="006C5F2A"/>
    <w:rsid w:val="006C662C"/>
    <w:rsid w:val="006F4A5C"/>
    <w:rsid w:val="00715F5C"/>
    <w:rsid w:val="007278C1"/>
    <w:rsid w:val="00733493"/>
    <w:rsid w:val="00737F1D"/>
    <w:rsid w:val="007765BC"/>
    <w:rsid w:val="00782816"/>
    <w:rsid w:val="00785A46"/>
    <w:rsid w:val="007861E3"/>
    <w:rsid w:val="007940D6"/>
    <w:rsid w:val="007B1740"/>
    <w:rsid w:val="007C61B5"/>
    <w:rsid w:val="007D3889"/>
    <w:rsid w:val="007D39E4"/>
    <w:rsid w:val="007D43A7"/>
    <w:rsid w:val="007E1695"/>
    <w:rsid w:val="007F204C"/>
    <w:rsid w:val="00804060"/>
    <w:rsid w:val="008068EF"/>
    <w:rsid w:val="00810308"/>
    <w:rsid w:val="008133C1"/>
    <w:rsid w:val="008144D1"/>
    <w:rsid w:val="008166C9"/>
    <w:rsid w:val="00824E43"/>
    <w:rsid w:val="00833D8C"/>
    <w:rsid w:val="00834C9A"/>
    <w:rsid w:val="008407A8"/>
    <w:rsid w:val="0084708C"/>
    <w:rsid w:val="00850AD5"/>
    <w:rsid w:val="00851F43"/>
    <w:rsid w:val="00852739"/>
    <w:rsid w:val="008629CC"/>
    <w:rsid w:val="00865EBB"/>
    <w:rsid w:val="00871AE6"/>
    <w:rsid w:val="00886C36"/>
    <w:rsid w:val="008A6AC8"/>
    <w:rsid w:val="008B03A2"/>
    <w:rsid w:val="008C5591"/>
    <w:rsid w:val="008D04A6"/>
    <w:rsid w:val="008D4C1A"/>
    <w:rsid w:val="008F0867"/>
    <w:rsid w:val="008F172F"/>
    <w:rsid w:val="008F2044"/>
    <w:rsid w:val="008F2BE1"/>
    <w:rsid w:val="008F4DD1"/>
    <w:rsid w:val="009056DB"/>
    <w:rsid w:val="00947592"/>
    <w:rsid w:val="00950280"/>
    <w:rsid w:val="00991A18"/>
    <w:rsid w:val="00994A16"/>
    <w:rsid w:val="009A30D3"/>
    <w:rsid w:val="009A5DE0"/>
    <w:rsid w:val="009D03A7"/>
    <w:rsid w:val="009E0479"/>
    <w:rsid w:val="009E5443"/>
    <w:rsid w:val="00A0102E"/>
    <w:rsid w:val="00A078B8"/>
    <w:rsid w:val="00A12960"/>
    <w:rsid w:val="00A1570D"/>
    <w:rsid w:val="00A22386"/>
    <w:rsid w:val="00A56B75"/>
    <w:rsid w:val="00A71C04"/>
    <w:rsid w:val="00A92C31"/>
    <w:rsid w:val="00A96E54"/>
    <w:rsid w:val="00AA0017"/>
    <w:rsid w:val="00AA4BC5"/>
    <w:rsid w:val="00AB09B3"/>
    <w:rsid w:val="00AC02D1"/>
    <w:rsid w:val="00AD1B67"/>
    <w:rsid w:val="00B06019"/>
    <w:rsid w:val="00B07409"/>
    <w:rsid w:val="00B1006E"/>
    <w:rsid w:val="00B178FB"/>
    <w:rsid w:val="00B17DC1"/>
    <w:rsid w:val="00B5252A"/>
    <w:rsid w:val="00B63DB1"/>
    <w:rsid w:val="00B67138"/>
    <w:rsid w:val="00B6715C"/>
    <w:rsid w:val="00B81CFE"/>
    <w:rsid w:val="00B903AE"/>
    <w:rsid w:val="00B9157F"/>
    <w:rsid w:val="00B95225"/>
    <w:rsid w:val="00BA55D3"/>
    <w:rsid w:val="00BA6759"/>
    <w:rsid w:val="00BA7204"/>
    <w:rsid w:val="00BB2C8C"/>
    <w:rsid w:val="00BB312A"/>
    <w:rsid w:val="00BB5F6E"/>
    <w:rsid w:val="00BC076F"/>
    <w:rsid w:val="00BC1659"/>
    <w:rsid w:val="00BC6826"/>
    <w:rsid w:val="00C0295C"/>
    <w:rsid w:val="00C03C06"/>
    <w:rsid w:val="00C121EC"/>
    <w:rsid w:val="00C12C65"/>
    <w:rsid w:val="00C445E2"/>
    <w:rsid w:val="00C53BF8"/>
    <w:rsid w:val="00C70F1B"/>
    <w:rsid w:val="00C7129D"/>
    <w:rsid w:val="00C748D1"/>
    <w:rsid w:val="00C91014"/>
    <w:rsid w:val="00CA1CE9"/>
    <w:rsid w:val="00CB1A4E"/>
    <w:rsid w:val="00CC29F6"/>
    <w:rsid w:val="00CC3C7B"/>
    <w:rsid w:val="00CD1E47"/>
    <w:rsid w:val="00CD2287"/>
    <w:rsid w:val="00CD5BBB"/>
    <w:rsid w:val="00CE0685"/>
    <w:rsid w:val="00CE375A"/>
    <w:rsid w:val="00CE44A5"/>
    <w:rsid w:val="00D37EA5"/>
    <w:rsid w:val="00D73628"/>
    <w:rsid w:val="00D73918"/>
    <w:rsid w:val="00D938A9"/>
    <w:rsid w:val="00D967D7"/>
    <w:rsid w:val="00DA125D"/>
    <w:rsid w:val="00DB19B9"/>
    <w:rsid w:val="00DB2008"/>
    <w:rsid w:val="00DC4BC2"/>
    <w:rsid w:val="00DE057D"/>
    <w:rsid w:val="00DE7C76"/>
    <w:rsid w:val="00E0020F"/>
    <w:rsid w:val="00E118C7"/>
    <w:rsid w:val="00E1427B"/>
    <w:rsid w:val="00E14E0D"/>
    <w:rsid w:val="00E2143C"/>
    <w:rsid w:val="00E22B8B"/>
    <w:rsid w:val="00E317D1"/>
    <w:rsid w:val="00E40616"/>
    <w:rsid w:val="00E40DF0"/>
    <w:rsid w:val="00E4267B"/>
    <w:rsid w:val="00E459BB"/>
    <w:rsid w:val="00E47DAC"/>
    <w:rsid w:val="00E63C8A"/>
    <w:rsid w:val="00E70BF6"/>
    <w:rsid w:val="00E85B71"/>
    <w:rsid w:val="00F0068A"/>
    <w:rsid w:val="00F11C98"/>
    <w:rsid w:val="00F12E47"/>
    <w:rsid w:val="00F223B2"/>
    <w:rsid w:val="00F44E18"/>
    <w:rsid w:val="00F53241"/>
    <w:rsid w:val="00F55A7E"/>
    <w:rsid w:val="00F67790"/>
    <w:rsid w:val="00FB1A1B"/>
    <w:rsid w:val="00FB645B"/>
    <w:rsid w:val="00FC09D6"/>
    <w:rsid w:val="00FC34EC"/>
    <w:rsid w:val="00FC3F69"/>
    <w:rsid w:val="00FC5312"/>
    <w:rsid w:val="00FD3964"/>
    <w:rsid w:val="00FD7AA6"/>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2CBB3CE1-EE99-4852-ABA0-BE991ACB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95E98-BA7A-4228-A89B-B9CA6F90E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8322</Words>
  <Characters>47439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21</cp:revision>
  <cp:lastPrinted>2018-09-05T12:48:00Z</cp:lastPrinted>
  <dcterms:created xsi:type="dcterms:W3CDTF">2019-05-10T08:59:00Z</dcterms:created>
  <dcterms:modified xsi:type="dcterms:W3CDTF">2020-05-17T14:07:00Z</dcterms:modified>
</cp:coreProperties>
</file>